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22665">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color w:val="auto"/>
          <w:kern w:val="0"/>
          <w:sz w:val="24"/>
          <w:szCs w:val="24"/>
          <w:highlight w:val="none"/>
        </w:rPr>
        <w:t xml:space="preserve">合 同 </w:t>
      </w:r>
      <w:r>
        <w:rPr>
          <w:rFonts w:hint="eastAsia" w:ascii="宋体" w:hAnsi="宋体" w:eastAsia="宋体" w:cs="宋体"/>
          <w:b/>
          <w:color w:val="auto"/>
          <w:kern w:val="0"/>
          <w:sz w:val="24"/>
          <w:szCs w:val="24"/>
          <w:highlight w:val="none"/>
          <w:lang w:eastAsia="zh-CN"/>
        </w:rPr>
        <w:t>范</w:t>
      </w:r>
      <w:r>
        <w:rPr>
          <w:rFonts w:hint="eastAsia" w:ascii="宋体" w:hAnsi="宋体" w:eastAsia="宋体" w:cs="宋体"/>
          <w:b/>
          <w:color w:val="auto"/>
          <w:kern w:val="0"/>
          <w:sz w:val="24"/>
          <w:szCs w:val="24"/>
          <w:highlight w:val="none"/>
          <w:lang w:val="en-US" w:eastAsia="zh-CN"/>
        </w:rPr>
        <w:t xml:space="preserve"> </w:t>
      </w:r>
      <w:r>
        <w:rPr>
          <w:rFonts w:hint="eastAsia" w:ascii="宋体" w:hAnsi="宋体" w:eastAsia="宋体" w:cs="宋体"/>
          <w:b/>
          <w:color w:val="auto"/>
          <w:kern w:val="0"/>
          <w:sz w:val="24"/>
          <w:szCs w:val="24"/>
          <w:highlight w:val="none"/>
          <w:lang w:eastAsia="zh-CN"/>
        </w:rPr>
        <w:t>本</w:t>
      </w:r>
    </w:p>
    <w:p w14:paraId="4C3B18E9">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lang w:val="en-US" w:eastAsia="zh-CN"/>
        </w:rPr>
      </w:pPr>
    </w:p>
    <w:p w14:paraId="612FCC2E">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lang w:val="en-US" w:eastAsia="zh-CN"/>
        </w:rPr>
      </w:pPr>
    </w:p>
    <w:p w14:paraId="4F21F5DB">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lang w:val="en-US" w:eastAsia="zh-CN"/>
        </w:rPr>
      </w:pPr>
    </w:p>
    <w:p w14:paraId="0B5B1614">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val="en-US" w:eastAsia="zh-CN"/>
        </w:rPr>
        <w:t>（本格式条款供双方签订合同参考，采购人可根据项目的实际情况增加条款和内容）</w:t>
      </w:r>
    </w:p>
    <w:p w14:paraId="6284C966">
      <w:pPr>
        <w:spacing w:line="560" w:lineRule="exact"/>
        <w:jc w:val="center"/>
        <w:rPr>
          <w:rFonts w:hint="eastAsia" w:ascii="宋体" w:hAnsi="宋体" w:eastAsia="宋体" w:cs="宋体"/>
          <w:b/>
          <w:color w:val="auto"/>
          <w:kern w:val="0"/>
          <w:sz w:val="24"/>
          <w:szCs w:val="24"/>
          <w:highlight w:val="none"/>
        </w:rPr>
      </w:pPr>
    </w:p>
    <w:p w14:paraId="03E4FDE8">
      <w:pPr>
        <w:spacing w:line="560" w:lineRule="exact"/>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合同编号：XXXX</w:t>
      </w:r>
    </w:p>
    <w:p w14:paraId="0AFDC53D">
      <w:pPr>
        <w:spacing w:line="560" w:lineRule="exact"/>
        <w:rPr>
          <w:rFonts w:hint="eastAsia" w:ascii="宋体" w:hAnsi="宋体" w:eastAsia="宋体" w:cs="宋体"/>
          <w:b/>
          <w:color w:val="auto"/>
          <w:sz w:val="24"/>
          <w:szCs w:val="24"/>
          <w:highlight w:val="none"/>
        </w:rPr>
      </w:pPr>
    </w:p>
    <w:p w14:paraId="64FDB959">
      <w:pPr>
        <w:pStyle w:val="3"/>
        <w:rPr>
          <w:rFonts w:hint="eastAsia" w:ascii="宋体" w:hAnsi="宋体" w:eastAsia="宋体" w:cs="宋体"/>
          <w:b/>
          <w:color w:val="auto"/>
          <w:sz w:val="24"/>
          <w:szCs w:val="24"/>
          <w:highlight w:val="none"/>
        </w:rPr>
      </w:pPr>
    </w:p>
    <w:p w14:paraId="3E3C6213">
      <w:pPr>
        <w:rPr>
          <w:rFonts w:hint="eastAsia" w:ascii="宋体" w:hAnsi="宋体" w:eastAsia="宋体" w:cs="宋体"/>
          <w:b/>
          <w:color w:val="auto"/>
          <w:sz w:val="24"/>
          <w:szCs w:val="24"/>
          <w:highlight w:val="none"/>
        </w:rPr>
      </w:pPr>
    </w:p>
    <w:p w14:paraId="2EA6311E">
      <w:pPr>
        <w:pStyle w:val="3"/>
        <w:rPr>
          <w:rFonts w:hint="eastAsia" w:ascii="宋体" w:hAnsi="宋体" w:eastAsia="宋体" w:cs="宋体"/>
          <w:color w:val="auto"/>
          <w:sz w:val="24"/>
          <w:szCs w:val="24"/>
          <w:highlight w:val="none"/>
        </w:rPr>
      </w:pPr>
    </w:p>
    <w:p w14:paraId="060844A5">
      <w:pPr>
        <w:rPr>
          <w:rFonts w:hint="eastAsia" w:ascii="宋体" w:hAnsi="宋体" w:eastAsia="宋体" w:cs="宋体"/>
          <w:color w:val="auto"/>
          <w:sz w:val="24"/>
          <w:szCs w:val="24"/>
          <w:highlight w:val="none"/>
        </w:rPr>
      </w:pPr>
    </w:p>
    <w:p w14:paraId="42043EB9">
      <w:pPr>
        <w:pStyle w:val="3"/>
        <w:rPr>
          <w:rFonts w:hint="eastAsia" w:ascii="宋体" w:hAnsi="宋体" w:eastAsia="宋体" w:cs="宋体"/>
          <w:color w:val="auto"/>
          <w:sz w:val="24"/>
          <w:szCs w:val="24"/>
          <w:highlight w:val="none"/>
        </w:rPr>
      </w:pPr>
    </w:p>
    <w:p w14:paraId="378EF974">
      <w:pPr>
        <w:pStyle w:val="7"/>
        <w:rPr>
          <w:rFonts w:hint="eastAsia" w:ascii="宋体" w:hAnsi="宋体" w:eastAsia="宋体" w:cs="宋体"/>
          <w:color w:val="auto"/>
          <w:sz w:val="24"/>
          <w:szCs w:val="24"/>
          <w:highlight w:val="none"/>
        </w:rPr>
      </w:pPr>
    </w:p>
    <w:p w14:paraId="4A8F5473">
      <w:pPr>
        <w:rPr>
          <w:rFonts w:hint="eastAsia" w:ascii="宋体" w:hAnsi="宋体" w:eastAsia="宋体" w:cs="宋体"/>
          <w:color w:val="auto"/>
          <w:sz w:val="24"/>
          <w:szCs w:val="24"/>
        </w:rPr>
      </w:pPr>
    </w:p>
    <w:p w14:paraId="64EFA36E">
      <w:pPr>
        <w:rPr>
          <w:rFonts w:hint="eastAsia" w:ascii="宋体" w:hAnsi="宋体" w:eastAsia="宋体" w:cs="宋体"/>
          <w:color w:val="auto"/>
          <w:sz w:val="24"/>
          <w:szCs w:val="24"/>
          <w:highlight w:val="none"/>
        </w:rPr>
      </w:pPr>
    </w:p>
    <w:p w14:paraId="70220EA6">
      <w:pPr>
        <w:rPr>
          <w:rFonts w:hint="eastAsia" w:ascii="宋体" w:hAnsi="宋体" w:eastAsia="宋体" w:cs="宋体"/>
          <w:color w:val="auto"/>
          <w:sz w:val="24"/>
          <w:szCs w:val="24"/>
          <w:highlight w:val="none"/>
        </w:rPr>
      </w:pPr>
    </w:p>
    <w:p w14:paraId="79E3585B">
      <w:pPr>
        <w:spacing w:line="560" w:lineRule="exact"/>
        <w:ind w:left="1469" w:hanging="1148" w:hangingChars="400"/>
        <w:rPr>
          <w:rFonts w:hint="eastAsia" w:ascii="宋体" w:hAnsi="宋体" w:eastAsia="宋体" w:cs="宋体"/>
          <w:b/>
          <w:color w:val="auto"/>
          <w:spacing w:val="23"/>
          <w:sz w:val="24"/>
          <w:szCs w:val="24"/>
          <w:highlight w:val="none"/>
        </w:rPr>
      </w:pPr>
      <w:r>
        <w:rPr>
          <w:rFonts w:hint="eastAsia" w:ascii="宋体" w:hAnsi="宋体" w:eastAsia="宋体" w:cs="宋体"/>
          <w:b/>
          <w:color w:val="auto"/>
          <w:spacing w:val="23"/>
          <w:sz w:val="24"/>
          <w:szCs w:val="24"/>
          <w:highlight w:val="none"/>
        </w:rPr>
        <w:t xml:space="preserve">          甲方(</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color w:val="auto"/>
          <w:sz w:val="24"/>
          <w:szCs w:val="24"/>
          <w:highlight w:val="none"/>
        </w:rPr>
        <w:fldChar w:fldCharType="separate"/>
      </w:r>
      <w:r>
        <w:rPr>
          <w:rStyle w:val="11"/>
          <w:rFonts w:hint="eastAsia" w:ascii="宋体" w:hAnsi="宋体" w:eastAsia="宋体" w:cs="宋体"/>
          <w:b/>
          <w:color w:val="auto"/>
          <w:spacing w:val="23"/>
          <w:sz w:val="24"/>
          <w:szCs w:val="24"/>
          <w:highlight w:val="none"/>
        </w:rPr>
        <w:t>采购人</w:t>
      </w:r>
      <w:r>
        <w:rPr>
          <w:rFonts w:hint="eastAsia" w:ascii="宋体" w:hAnsi="宋体" w:eastAsia="宋体" w:cs="宋体"/>
          <w:b/>
          <w:color w:val="auto"/>
          <w:spacing w:val="23"/>
          <w:sz w:val="24"/>
          <w:szCs w:val="24"/>
          <w:highlight w:val="none"/>
        </w:rPr>
        <w:fldChar w:fldCharType="end"/>
      </w:r>
      <w:r>
        <w:rPr>
          <w:rFonts w:hint="eastAsia" w:ascii="宋体" w:hAnsi="宋体" w:eastAsia="宋体" w:cs="宋体"/>
          <w:b/>
          <w:color w:val="auto"/>
          <w:spacing w:val="23"/>
          <w:sz w:val="24"/>
          <w:szCs w:val="24"/>
          <w:highlight w:val="none"/>
        </w:rPr>
        <w:t>)：</w:t>
      </w:r>
      <w:r>
        <w:rPr>
          <w:rFonts w:hint="eastAsia" w:ascii="宋体" w:hAnsi="宋体" w:eastAsia="宋体" w:cs="宋体"/>
          <w:b/>
          <w:color w:val="auto"/>
          <w:spacing w:val="23"/>
          <w:sz w:val="24"/>
          <w:szCs w:val="24"/>
          <w:highlight w:val="none"/>
          <w:u w:val="single"/>
        </w:rPr>
        <w:t xml:space="preserve">          </w:t>
      </w:r>
    </w:p>
    <w:p w14:paraId="65B7C511">
      <w:pPr>
        <w:spacing w:line="560" w:lineRule="exact"/>
        <w:ind w:left="1469" w:hanging="1148" w:hangingChars="400"/>
        <w:rPr>
          <w:rFonts w:hint="eastAsia" w:ascii="宋体" w:hAnsi="宋体" w:eastAsia="宋体" w:cs="宋体"/>
          <w:b/>
          <w:color w:val="auto"/>
          <w:spacing w:val="23"/>
          <w:sz w:val="24"/>
          <w:szCs w:val="24"/>
          <w:highlight w:val="none"/>
        </w:rPr>
      </w:pPr>
      <w:r>
        <w:rPr>
          <w:rFonts w:hint="eastAsia" w:ascii="宋体" w:hAnsi="宋体" w:eastAsia="宋体" w:cs="宋体"/>
          <w:b/>
          <w:color w:val="auto"/>
          <w:spacing w:val="23"/>
          <w:sz w:val="24"/>
          <w:szCs w:val="24"/>
          <w:highlight w:val="none"/>
        </w:rPr>
        <w:t xml:space="preserve">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color w:val="auto"/>
          <w:sz w:val="24"/>
          <w:szCs w:val="24"/>
          <w:highlight w:val="none"/>
        </w:rPr>
        <w:fldChar w:fldCharType="separate"/>
      </w:r>
      <w:r>
        <w:rPr>
          <w:rStyle w:val="11"/>
          <w:rFonts w:hint="eastAsia" w:ascii="宋体" w:hAnsi="宋体" w:eastAsia="宋体" w:cs="宋体"/>
          <w:b/>
          <w:color w:val="auto"/>
          <w:spacing w:val="23"/>
          <w:sz w:val="24"/>
          <w:szCs w:val="24"/>
          <w:highlight w:val="none"/>
        </w:rPr>
        <w:t>乙方</w:t>
      </w:r>
      <w:r>
        <w:rPr>
          <w:rFonts w:hint="eastAsia" w:ascii="宋体" w:hAnsi="宋体" w:eastAsia="宋体" w:cs="宋体"/>
          <w:b/>
          <w:color w:val="auto"/>
          <w:spacing w:val="23"/>
          <w:sz w:val="24"/>
          <w:szCs w:val="24"/>
          <w:highlight w:val="none"/>
        </w:rPr>
        <w:fldChar w:fldCharType="end"/>
      </w:r>
      <w:r>
        <w:rPr>
          <w:rFonts w:hint="eastAsia" w:ascii="宋体" w:hAnsi="宋体" w:eastAsia="宋体" w:cs="宋体"/>
          <w:b/>
          <w:color w:val="auto"/>
          <w:spacing w:val="23"/>
          <w:sz w:val="24"/>
          <w:szCs w:val="24"/>
          <w:highlight w:val="none"/>
        </w:rPr>
        <w:t>(供应商)：</w:t>
      </w:r>
      <w:r>
        <w:rPr>
          <w:rFonts w:hint="eastAsia" w:ascii="宋体" w:hAnsi="宋体" w:eastAsia="宋体" w:cs="宋体"/>
          <w:b/>
          <w:color w:val="auto"/>
          <w:spacing w:val="23"/>
          <w:sz w:val="24"/>
          <w:szCs w:val="24"/>
          <w:highlight w:val="none"/>
          <w:u w:val="single"/>
        </w:rPr>
        <w:t xml:space="preserve">          </w:t>
      </w:r>
    </w:p>
    <w:p w14:paraId="0AC0FC63">
      <w:pPr>
        <w:pStyle w:val="8"/>
        <w:widowControl/>
        <w:adjustRightInd w:val="0"/>
        <w:spacing w:line="560" w:lineRule="exact"/>
        <w:rPr>
          <w:rFonts w:hint="eastAsia" w:ascii="宋体" w:hAnsi="宋体" w:eastAsia="宋体" w:cs="宋体"/>
          <w:b/>
          <w:color w:val="auto"/>
          <w:spacing w:val="23"/>
          <w:kern w:val="0"/>
          <w:sz w:val="24"/>
          <w:szCs w:val="24"/>
          <w:highlight w:val="none"/>
        </w:rPr>
      </w:pPr>
      <w:r>
        <w:rPr>
          <w:rFonts w:hint="eastAsia" w:ascii="宋体" w:hAnsi="宋体" w:eastAsia="宋体" w:cs="宋体"/>
          <w:b/>
          <w:color w:val="auto"/>
          <w:spacing w:val="23"/>
          <w:kern w:val="0"/>
          <w:sz w:val="24"/>
          <w:szCs w:val="24"/>
          <w:highlight w:val="none"/>
        </w:rPr>
        <w:t xml:space="preserve">          签订时间：</w:t>
      </w:r>
      <w:r>
        <w:rPr>
          <w:rFonts w:hint="eastAsia" w:ascii="宋体" w:hAnsi="宋体" w:eastAsia="宋体" w:cs="宋体"/>
          <w:b/>
          <w:color w:val="auto"/>
          <w:spacing w:val="23"/>
          <w:kern w:val="0"/>
          <w:sz w:val="24"/>
          <w:szCs w:val="24"/>
          <w:highlight w:val="none"/>
          <w:u w:val="single"/>
        </w:rPr>
        <w:t xml:space="preserve">     </w:t>
      </w:r>
      <w:r>
        <w:rPr>
          <w:rFonts w:hint="eastAsia" w:ascii="宋体" w:hAnsi="宋体" w:eastAsia="宋体" w:cs="宋体"/>
          <w:b/>
          <w:color w:val="auto"/>
          <w:spacing w:val="23"/>
          <w:kern w:val="0"/>
          <w:sz w:val="24"/>
          <w:szCs w:val="24"/>
          <w:highlight w:val="none"/>
        </w:rPr>
        <w:t>年</w:t>
      </w:r>
      <w:r>
        <w:rPr>
          <w:rFonts w:hint="eastAsia" w:ascii="宋体" w:hAnsi="宋体" w:eastAsia="宋体" w:cs="宋体"/>
          <w:b/>
          <w:color w:val="auto"/>
          <w:spacing w:val="23"/>
          <w:kern w:val="0"/>
          <w:sz w:val="24"/>
          <w:szCs w:val="24"/>
          <w:highlight w:val="none"/>
          <w:u w:val="single"/>
        </w:rPr>
        <w:t xml:space="preserve">  </w:t>
      </w:r>
      <w:r>
        <w:rPr>
          <w:rFonts w:hint="eastAsia" w:ascii="宋体" w:hAnsi="宋体" w:eastAsia="宋体" w:cs="宋体"/>
          <w:b/>
          <w:color w:val="auto"/>
          <w:spacing w:val="23"/>
          <w:kern w:val="0"/>
          <w:sz w:val="24"/>
          <w:szCs w:val="24"/>
          <w:highlight w:val="none"/>
        </w:rPr>
        <w:t>月</w:t>
      </w:r>
      <w:r>
        <w:rPr>
          <w:rFonts w:hint="eastAsia" w:ascii="宋体" w:hAnsi="宋体" w:eastAsia="宋体" w:cs="宋体"/>
          <w:b/>
          <w:color w:val="auto"/>
          <w:spacing w:val="23"/>
          <w:kern w:val="0"/>
          <w:sz w:val="24"/>
          <w:szCs w:val="24"/>
          <w:highlight w:val="none"/>
          <w:u w:val="single"/>
        </w:rPr>
        <w:t xml:space="preserve">   </w:t>
      </w:r>
      <w:r>
        <w:rPr>
          <w:rFonts w:hint="eastAsia" w:ascii="宋体" w:hAnsi="宋体" w:eastAsia="宋体" w:cs="宋体"/>
          <w:b/>
          <w:color w:val="auto"/>
          <w:spacing w:val="23"/>
          <w:kern w:val="0"/>
          <w:sz w:val="24"/>
          <w:szCs w:val="24"/>
          <w:highlight w:val="none"/>
        </w:rPr>
        <w:t>日</w:t>
      </w:r>
    </w:p>
    <w:p w14:paraId="27E099FE">
      <w:pPr>
        <w:pStyle w:val="8"/>
        <w:widowControl/>
        <w:adjustRightInd w:val="0"/>
        <w:spacing w:line="560" w:lineRule="exact"/>
        <w:rPr>
          <w:rFonts w:hint="eastAsia" w:ascii="宋体" w:hAnsi="宋体" w:eastAsia="宋体" w:cs="宋体"/>
          <w:b/>
          <w:color w:val="auto"/>
          <w:spacing w:val="23"/>
          <w:kern w:val="0"/>
          <w:sz w:val="24"/>
          <w:szCs w:val="24"/>
          <w:highlight w:val="none"/>
        </w:rPr>
      </w:pPr>
    </w:p>
    <w:p w14:paraId="62A87436">
      <w:pPr>
        <w:pStyle w:val="8"/>
        <w:widowControl/>
        <w:adjustRightInd w:val="0"/>
        <w:spacing w:line="560" w:lineRule="exact"/>
        <w:rPr>
          <w:rFonts w:hint="eastAsia" w:ascii="宋体" w:hAnsi="宋体" w:eastAsia="宋体" w:cs="宋体"/>
          <w:b/>
          <w:color w:val="auto"/>
          <w:spacing w:val="23"/>
          <w:kern w:val="0"/>
          <w:sz w:val="24"/>
          <w:szCs w:val="24"/>
          <w:highlight w:val="none"/>
        </w:rPr>
      </w:pPr>
    </w:p>
    <w:p w14:paraId="4E319CE8">
      <w:pPr>
        <w:widowControl/>
        <w:tabs>
          <w:tab w:val="left" w:pos="1620"/>
        </w:tabs>
        <w:spacing w:line="500" w:lineRule="exact"/>
        <w:jc w:val="center"/>
        <w:rPr>
          <w:rFonts w:hint="eastAsia" w:ascii="宋体" w:hAnsi="宋体" w:eastAsia="宋体" w:cs="宋体"/>
          <w:b/>
          <w:color w:val="auto"/>
          <w:sz w:val="24"/>
          <w:szCs w:val="24"/>
          <w:lang w:bidi="ar"/>
        </w:rPr>
      </w:pPr>
      <w:r>
        <w:rPr>
          <w:rFonts w:hint="eastAsia" w:ascii="宋体" w:hAnsi="宋体" w:eastAsia="宋体" w:cs="宋体"/>
          <w:b/>
          <w:color w:val="auto"/>
          <w:sz w:val="24"/>
          <w:szCs w:val="24"/>
          <w:lang w:bidi="ar"/>
        </w:rPr>
        <w:br w:type="page"/>
      </w:r>
      <w:r>
        <w:rPr>
          <w:rFonts w:hint="eastAsia" w:ascii="宋体" w:hAnsi="宋体" w:eastAsia="宋体" w:cs="宋体"/>
          <w:b/>
          <w:color w:val="auto"/>
          <w:sz w:val="24"/>
          <w:szCs w:val="24"/>
          <w:lang w:bidi="ar"/>
        </w:rPr>
        <w:t>合同主要条款</w:t>
      </w:r>
    </w:p>
    <w:p w14:paraId="692F9D7E">
      <w:pPr>
        <w:widowControl/>
        <w:tabs>
          <w:tab w:val="left" w:pos="1620"/>
        </w:tabs>
        <w:spacing w:line="500" w:lineRule="exact"/>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甲方(</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采购人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p>
    <w:p w14:paraId="4D008A50">
      <w:pPr>
        <w:spacing w:line="560" w:lineRule="exact"/>
        <w:jc w:val="left"/>
        <w:rPr>
          <w:rFonts w:hint="eastAsia" w:ascii="宋体" w:hAnsi="宋体" w:eastAsia="宋体" w:cs="宋体"/>
          <w:color w:val="auto"/>
          <w:sz w:val="24"/>
          <w:szCs w:val="24"/>
          <w:lang w:eastAsia="zh-Hans"/>
        </w:rPr>
      </w:pPr>
      <w:r>
        <w:rPr>
          <w:rFonts w:hint="eastAsia" w:ascii="宋体" w:hAnsi="宋体" w:eastAsia="宋体" w:cs="宋体"/>
          <w:color w:val="auto"/>
          <w:sz w:val="24"/>
          <w:szCs w:val="24"/>
          <w:lang w:eastAsia="zh-Hans"/>
        </w:rPr>
        <w:t>住所地：</w:t>
      </w:r>
    </w:p>
    <w:p w14:paraId="22B70929">
      <w:pPr>
        <w:spacing w:line="560" w:lineRule="exact"/>
        <w:jc w:val="left"/>
        <w:rPr>
          <w:rFonts w:hint="eastAsia" w:ascii="宋体" w:hAnsi="宋体" w:eastAsia="宋体" w:cs="宋体"/>
          <w:color w:val="auto"/>
          <w:sz w:val="24"/>
          <w:szCs w:val="24"/>
          <w:lang w:eastAsia="zh-Hans"/>
        </w:rPr>
      </w:pPr>
      <w:r>
        <w:rPr>
          <w:rFonts w:hint="eastAsia" w:ascii="宋体" w:hAnsi="宋体" w:eastAsia="宋体" w:cs="宋体"/>
          <w:color w:val="auto"/>
          <w:sz w:val="24"/>
          <w:szCs w:val="24"/>
          <w:lang w:eastAsia="zh-Hans"/>
        </w:rPr>
        <w:t>法定代表人：</w:t>
      </w:r>
    </w:p>
    <w:p w14:paraId="0D9B3019">
      <w:pPr>
        <w:spacing w:line="56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Hans"/>
        </w:rPr>
        <w:t>联系人及联系方式：</w:t>
      </w:r>
    </w:p>
    <w:p w14:paraId="740C8EDE">
      <w:pPr>
        <w:spacing w:line="560" w:lineRule="exact"/>
        <w:rPr>
          <w:rFonts w:hint="eastAsia" w:ascii="宋体" w:hAnsi="宋体" w:eastAsia="宋体" w:cs="宋体"/>
          <w:color w:val="auto"/>
          <w:sz w:val="24"/>
          <w:szCs w:val="24"/>
          <w:u w:val="single"/>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乙方</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(供应商)：</w:t>
      </w:r>
      <w:r>
        <w:rPr>
          <w:rFonts w:hint="eastAsia" w:ascii="宋体" w:hAnsi="宋体" w:eastAsia="宋体" w:cs="宋体"/>
          <w:color w:val="auto"/>
          <w:sz w:val="24"/>
          <w:szCs w:val="24"/>
          <w:u w:val="single"/>
        </w:rPr>
        <w:t xml:space="preserve">                  </w:t>
      </w:r>
    </w:p>
    <w:p w14:paraId="67805384">
      <w:pPr>
        <w:spacing w:line="560" w:lineRule="exact"/>
        <w:jc w:val="left"/>
        <w:rPr>
          <w:rFonts w:hint="eastAsia" w:ascii="宋体" w:hAnsi="宋体" w:eastAsia="宋体" w:cs="宋体"/>
          <w:color w:val="auto"/>
          <w:sz w:val="24"/>
          <w:szCs w:val="24"/>
          <w:lang w:eastAsia="zh-Hans"/>
        </w:rPr>
      </w:pPr>
      <w:r>
        <w:rPr>
          <w:rFonts w:hint="eastAsia" w:ascii="宋体" w:hAnsi="宋体" w:eastAsia="宋体" w:cs="宋体"/>
          <w:color w:val="auto"/>
          <w:sz w:val="24"/>
          <w:szCs w:val="24"/>
          <w:lang w:eastAsia="zh-Hans"/>
        </w:rPr>
        <w:t>住所地：</w:t>
      </w:r>
    </w:p>
    <w:p w14:paraId="00661F51">
      <w:pPr>
        <w:spacing w:line="560" w:lineRule="exact"/>
        <w:jc w:val="left"/>
        <w:rPr>
          <w:rFonts w:hint="eastAsia" w:ascii="宋体" w:hAnsi="宋体" w:eastAsia="宋体" w:cs="宋体"/>
          <w:color w:val="auto"/>
          <w:sz w:val="24"/>
          <w:szCs w:val="24"/>
          <w:lang w:eastAsia="zh-Hans"/>
        </w:rPr>
      </w:pPr>
      <w:r>
        <w:rPr>
          <w:rFonts w:hint="eastAsia" w:ascii="宋体" w:hAnsi="宋体" w:eastAsia="宋体" w:cs="宋体"/>
          <w:color w:val="auto"/>
          <w:sz w:val="24"/>
          <w:szCs w:val="24"/>
          <w:lang w:eastAsia="zh-Hans"/>
        </w:rPr>
        <w:t>法定代表人：</w:t>
      </w:r>
    </w:p>
    <w:p w14:paraId="6E46786B">
      <w:pPr>
        <w:spacing w:line="56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Hans"/>
        </w:rPr>
        <w:t>联系人及联系方式：</w:t>
      </w:r>
    </w:p>
    <w:p w14:paraId="2C6C7D31">
      <w:pPr>
        <w:widowControl/>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甲乙双方根据   年  月  日       政府采购招标项目采购招标结果及相关竞争性</w:t>
      </w:r>
      <w:r>
        <w:rPr>
          <w:rFonts w:hint="eastAsia" w:ascii="宋体" w:hAnsi="宋体" w:cs="宋体"/>
          <w:color w:val="auto"/>
          <w:kern w:val="0"/>
          <w:sz w:val="24"/>
          <w:szCs w:val="24"/>
          <w:lang w:eastAsia="zh-CN"/>
        </w:rPr>
        <w:t>谈判</w:t>
      </w:r>
      <w:r>
        <w:rPr>
          <w:rFonts w:hint="eastAsia" w:ascii="宋体" w:hAnsi="宋体" w:eastAsia="宋体" w:cs="宋体"/>
          <w:color w:val="auto"/>
          <w:kern w:val="0"/>
          <w:sz w:val="24"/>
          <w:szCs w:val="24"/>
        </w:rPr>
        <w:t>文件及竞争性</w:t>
      </w:r>
      <w:r>
        <w:rPr>
          <w:rFonts w:hint="eastAsia" w:ascii="宋体" w:hAnsi="宋体" w:cs="宋体"/>
          <w:color w:val="auto"/>
          <w:kern w:val="0"/>
          <w:sz w:val="24"/>
          <w:szCs w:val="24"/>
          <w:lang w:eastAsia="zh-CN"/>
        </w:rPr>
        <w:t>谈判</w:t>
      </w:r>
      <w:r>
        <w:rPr>
          <w:rFonts w:hint="eastAsia" w:ascii="宋体" w:hAnsi="宋体" w:eastAsia="宋体" w:cs="宋体"/>
          <w:color w:val="auto"/>
          <w:kern w:val="0"/>
          <w:sz w:val="24"/>
          <w:szCs w:val="24"/>
        </w:rPr>
        <w:t>响应文件，本合同经双方友好协商平等、诚信、协作的原则，按照《中华人民共和国政府采购法》和《中华人民共和国民法典》，经协商一致，订立本合同，供双方共同遵守：</w:t>
      </w:r>
    </w:p>
    <w:p w14:paraId="5E3E63ED">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第一条  合同约定的内容</w:t>
      </w:r>
    </w:p>
    <w:p w14:paraId="480D3C3F">
      <w:pPr>
        <w:widowControl/>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按照《农村公路养护技术规范》（JTG/T5190-2019）及《公路技术状况评定标准》（JTG5210-2018）相关要求，现开展2025年农</w:t>
      </w:r>
      <w:r>
        <w:rPr>
          <w:rFonts w:hint="eastAsia" w:ascii="宋体" w:hAnsi="宋体" w:cs="宋体"/>
          <w:color w:val="auto"/>
          <w:kern w:val="0"/>
          <w:sz w:val="24"/>
          <w:szCs w:val="24"/>
          <w:lang w:val="en-US" w:eastAsia="zh-CN"/>
        </w:rPr>
        <w:t>村</w:t>
      </w:r>
      <w:r>
        <w:rPr>
          <w:rFonts w:hint="eastAsia" w:ascii="宋体" w:hAnsi="宋体" w:eastAsia="宋体" w:cs="宋体"/>
          <w:color w:val="auto"/>
          <w:kern w:val="0"/>
          <w:sz w:val="24"/>
          <w:szCs w:val="24"/>
        </w:rPr>
        <w:t>公路自动化检测，并根据公路技术状况评定结果，安排预防养护、修复养护等养护工程。</w:t>
      </w:r>
    </w:p>
    <w:p w14:paraId="5AF2F944">
      <w:pPr>
        <w:pStyle w:val="3"/>
        <w:spacing w:after="0" w:line="56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第</w:t>
      </w:r>
      <w:r>
        <w:rPr>
          <w:rFonts w:hint="eastAsia" w:ascii="宋体" w:hAnsi="宋体" w:eastAsia="宋体" w:cs="宋体"/>
          <w:b/>
          <w:bCs/>
          <w:color w:val="auto"/>
          <w:sz w:val="24"/>
          <w:szCs w:val="24"/>
          <w:lang w:eastAsia="zh-CN"/>
        </w:rPr>
        <w:t>二</w:t>
      </w:r>
      <w:r>
        <w:rPr>
          <w:rFonts w:hint="eastAsia" w:ascii="宋体" w:hAnsi="宋体" w:eastAsia="宋体" w:cs="宋体"/>
          <w:b/>
          <w:bCs/>
          <w:color w:val="auto"/>
          <w:sz w:val="24"/>
          <w:szCs w:val="24"/>
        </w:rPr>
        <w:t>条</w:t>
      </w:r>
      <w:r>
        <w:rPr>
          <w:rFonts w:hint="eastAsia" w:ascii="宋体" w:hAnsi="宋体" w:eastAsia="宋体" w:cs="宋体"/>
          <w:b/>
          <w:bCs/>
          <w:color w:val="auto"/>
          <w:sz w:val="24"/>
          <w:szCs w:val="24"/>
          <w:lang w:val="en-US" w:eastAsia="zh-CN"/>
        </w:rPr>
        <w:t xml:space="preserve">  服务期限</w:t>
      </w:r>
      <w:r>
        <w:rPr>
          <w:rFonts w:hint="eastAsia" w:ascii="宋体" w:hAnsi="宋体" w:eastAsia="宋体" w:cs="宋体"/>
          <w:b/>
          <w:bCs/>
          <w:color w:val="auto"/>
          <w:sz w:val="24"/>
          <w:szCs w:val="24"/>
          <w:lang w:eastAsia="zh-CN"/>
        </w:rPr>
        <w:t>及地点</w:t>
      </w:r>
    </w:p>
    <w:p w14:paraId="043A76B5">
      <w:pPr>
        <w:adjustRightInd w:val="0"/>
        <w:snapToGrid w:val="0"/>
        <w:spacing w:line="52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1、服务地点：采购人指定地点；</w:t>
      </w:r>
    </w:p>
    <w:p w14:paraId="68819A65">
      <w:pPr>
        <w:pStyle w:val="12"/>
        <w:widowControl/>
        <w:spacing w:line="500" w:lineRule="exact"/>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2、服务期限:自合同签订之日起</w:t>
      </w:r>
      <w:r>
        <w:rPr>
          <w:rFonts w:hint="eastAsia" w:ascii="宋体" w:hAnsi="宋体" w:eastAsia="宋体" w:cs="宋体"/>
          <w:color w:val="auto"/>
          <w:sz w:val="24"/>
          <w:szCs w:val="24"/>
          <w:lang w:val="en-US" w:eastAsia="zh-CN"/>
        </w:rPr>
        <w:t>2个月内</w:t>
      </w:r>
    </w:p>
    <w:p w14:paraId="060F9D28">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第三条  合同金额</w:t>
      </w:r>
    </w:p>
    <w:p w14:paraId="6386DEAC">
      <w:pPr>
        <w:widowControl/>
        <w:numPr>
          <w:ilvl w:val="0"/>
          <w:numId w:val="1"/>
        </w:numPr>
        <w:spacing w:line="540" w:lineRule="exact"/>
        <w:ind w:left="0" w:firstLine="560"/>
        <w:jc w:val="left"/>
        <w:rPr>
          <w:rFonts w:hint="eastAsia" w:ascii="宋体" w:hAnsi="宋体" w:eastAsia="宋体" w:cs="宋体"/>
          <w:bCs/>
          <w:color w:val="auto"/>
          <w:kern w:val="0"/>
          <w:sz w:val="24"/>
          <w:szCs w:val="24"/>
          <w:lang w:bidi="ar"/>
        </w:rPr>
      </w:pPr>
      <w:r>
        <w:rPr>
          <w:rFonts w:hint="eastAsia" w:ascii="宋体" w:hAnsi="宋体" w:eastAsia="宋体" w:cs="宋体"/>
          <w:color w:val="auto"/>
          <w:kern w:val="0"/>
          <w:sz w:val="24"/>
          <w:szCs w:val="24"/>
        </w:rPr>
        <w:t>合同金额(暂定)：</w:t>
      </w:r>
      <w:r>
        <w:rPr>
          <w:rFonts w:hint="eastAsia" w:ascii="宋体" w:hAnsi="宋体" w:eastAsia="宋体" w:cs="宋体"/>
          <w:color w:val="auto"/>
          <w:sz w:val="24"/>
          <w:szCs w:val="24"/>
        </w:rPr>
        <w:t>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（人民币）元；小写：（¥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r>
        <w:rPr>
          <w:rFonts w:hint="eastAsia" w:ascii="宋体" w:hAnsi="宋体" w:eastAsia="宋体" w:cs="宋体"/>
          <w:color w:val="auto"/>
          <w:kern w:val="0"/>
          <w:sz w:val="24"/>
          <w:szCs w:val="24"/>
        </w:rPr>
        <w:t>。</w:t>
      </w:r>
    </w:p>
    <w:p w14:paraId="4DDD8FB0">
      <w:pPr>
        <w:pStyle w:val="12"/>
        <w:widowControl/>
        <w:spacing w:line="540" w:lineRule="exact"/>
        <w:ind w:firstLine="720" w:firstLineChars="300"/>
        <w:rPr>
          <w:rFonts w:hint="eastAsia" w:ascii="宋体" w:hAnsi="宋体" w:eastAsia="宋体" w:cs="宋体"/>
          <w:color w:val="auto"/>
          <w:sz w:val="24"/>
          <w:szCs w:val="24"/>
          <w:lang w:val="zh-TW"/>
        </w:rPr>
      </w:pPr>
      <w:r>
        <w:rPr>
          <w:rFonts w:hint="eastAsia" w:ascii="宋体" w:hAnsi="宋体" w:eastAsia="宋体" w:cs="宋体"/>
          <w:color w:val="auto"/>
          <w:sz w:val="24"/>
          <w:szCs w:val="24"/>
        </w:rPr>
        <w:t>合同金额</w:t>
      </w:r>
      <w:r>
        <w:rPr>
          <w:rFonts w:hint="eastAsia" w:ascii="宋体" w:hAnsi="宋体" w:eastAsia="宋体" w:cs="宋体"/>
          <w:color w:val="auto"/>
          <w:sz w:val="24"/>
          <w:szCs w:val="24"/>
          <w:lang w:val="zh-TW"/>
        </w:rPr>
        <w:t>为完成本项目</w:t>
      </w:r>
      <w:r>
        <w:rPr>
          <w:rFonts w:hint="eastAsia" w:hAnsi="宋体" w:eastAsia="宋体" w:cs="宋体"/>
          <w:color w:val="auto"/>
          <w:sz w:val="24"/>
          <w:szCs w:val="24"/>
          <w:lang w:val="zh-TW" w:eastAsia="zh-CN"/>
        </w:rPr>
        <w:t>谈判</w:t>
      </w:r>
      <w:r>
        <w:rPr>
          <w:rFonts w:hint="eastAsia" w:ascii="宋体" w:hAnsi="宋体" w:eastAsia="宋体" w:cs="宋体"/>
          <w:color w:val="auto"/>
          <w:sz w:val="24"/>
          <w:szCs w:val="24"/>
          <w:lang w:val="zh-TW"/>
        </w:rPr>
        <w:t>文件中所提出的工作范围及要求的全部内容，并达到国家及采购人验收标准而产生的所有费用，包括但不限于以下内容：人工费、管理费、勘查费、检测费、</w:t>
      </w:r>
      <w:r>
        <w:rPr>
          <w:rFonts w:hint="eastAsia" w:ascii="宋体" w:hAnsi="宋体" w:eastAsia="宋体" w:cs="宋体"/>
          <w:color w:val="auto"/>
          <w:sz w:val="24"/>
          <w:szCs w:val="24"/>
        </w:rPr>
        <w:t>仪器设备费、报告编制费、</w:t>
      </w:r>
      <w:r>
        <w:rPr>
          <w:rFonts w:hint="eastAsia" w:ascii="宋体" w:hAnsi="宋体" w:eastAsia="宋体" w:cs="宋体"/>
          <w:color w:val="auto"/>
          <w:sz w:val="24"/>
          <w:szCs w:val="24"/>
          <w:lang w:val="zh-TW"/>
        </w:rPr>
        <w:t>招标代理服务费、利润、规费、税金、</w:t>
      </w:r>
      <w:r>
        <w:rPr>
          <w:rFonts w:hint="eastAsia" w:ascii="宋体" w:hAnsi="宋体" w:eastAsia="宋体" w:cs="宋体"/>
          <w:color w:val="auto"/>
          <w:sz w:val="24"/>
          <w:szCs w:val="24"/>
        </w:rPr>
        <w:t>风险（保险、处理一切伤亡事故等费用）及成果交付阶段、审批验收阶段等完成本项目所需的全部费用</w:t>
      </w:r>
      <w:r>
        <w:rPr>
          <w:rFonts w:hint="eastAsia" w:ascii="宋体" w:hAnsi="宋体" w:eastAsia="宋体" w:cs="宋体"/>
          <w:color w:val="auto"/>
          <w:sz w:val="24"/>
          <w:szCs w:val="24"/>
          <w:lang w:val="zh-TW"/>
        </w:rPr>
        <w:t>。</w:t>
      </w:r>
    </w:p>
    <w:p w14:paraId="181A3DE6">
      <w:pPr>
        <w:pStyle w:val="12"/>
        <w:widowControl/>
        <w:spacing w:line="5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zh-TW"/>
        </w:rPr>
        <w:t>合同价款确定方式</w:t>
      </w:r>
      <w:r>
        <w:rPr>
          <w:rFonts w:hint="eastAsia" w:ascii="宋体" w:hAnsi="宋体" w:eastAsia="宋体" w:cs="宋体"/>
          <w:color w:val="auto"/>
          <w:sz w:val="24"/>
          <w:szCs w:val="24"/>
        </w:rPr>
        <w:t>：</w:t>
      </w:r>
      <w:r>
        <w:rPr>
          <w:rFonts w:hint="eastAsia" w:ascii="宋体" w:hAnsi="宋体" w:eastAsia="宋体" w:cs="宋体"/>
          <w:color w:val="auto"/>
          <w:spacing w:val="-6"/>
          <w:sz w:val="24"/>
          <w:szCs w:val="24"/>
        </w:rPr>
        <w:t>全费用综合单价</w:t>
      </w:r>
      <w:r>
        <w:rPr>
          <w:rFonts w:hint="eastAsia" w:ascii="宋体" w:hAnsi="宋体" w:eastAsia="宋体" w:cs="宋体"/>
          <w:color w:val="auto"/>
          <w:sz w:val="24"/>
          <w:szCs w:val="24"/>
        </w:rPr>
        <w:t>。</w:t>
      </w:r>
    </w:p>
    <w:p w14:paraId="7B5589D6">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第四条  付款方式及依据</w:t>
      </w:r>
    </w:p>
    <w:p w14:paraId="17919992">
      <w:pPr>
        <w:spacing w:line="500" w:lineRule="atLeas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1、付款方式：项目服务完成且经甲方验收合格后，由甲方根据实际数量据实结算。</w:t>
      </w:r>
    </w:p>
    <w:p w14:paraId="315DD2F2">
      <w:pPr>
        <w:spacing w:line="500" w:lineRule="atLeas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2、付款依据：竞争性</w:t>
      </w:r>
      <w:r>
        <w:rPr>
          <w:rFonts w:hint="eastAsia" w:ascii="宋体" w:hAnsi="宋体" w:cs="宋体"/>
          <w:color w:val="auto"/>
          <w:sz w:val="24"/>
          <w:szCs w:val="24"/>
          <w:lang w:eastAsia="zh-CN"/>
        </w:rPr>
        <w:t>谈判</w:t>
      </w:r>
      <w:r>
        <w:rPr>
          <w:rFonts w:hint="eastAsia" w:ascii="宋体" w:hAnsi="宋体" w:eastAsia="宋体" w:cs="宋体"/>
          <w:color w:val="auto"/>
          <w:sz w:val="24"/>
          <w:szCs w:val="24"/>
        </w:rPr>
        <w:t>文件、竞争性</w:t>
      </w:r>
      <w:r>
        <w:rPr>
          <w:rFonts w:hint="eastAsia" w:ascii="宋体" w:hAnsi="宋体" w:cs="宋体"/>
          <w:color w:val="auto"/>
          <w:sz w:val="24"/>
          <w:szCs w:val="24"/>
          <w:lang w:eastAsia="zh-CN"/>
        </w:rPr>
        <w:t>谈判</w:t>
      </w:r>
      <w:r>
        <w:rPr>
          <w:rFonts w:hint="eastAsia" w:ascii="宋体" w:hAnsi="宋体" w:eastAsia="宋体" w:cs="宋体"/>
          <w:color w:val="auto"/>
          <w:sz w:val="24"/>
          <w:szCs w:val="24"/>
        </w:rPr>
        <w:t>响应文件、成果文件、发票、甲方出具的验收报告。</w:t>
      </w:r>
    </w:p>
    <w:p w14:paraId="4A0AE773">
      <w:pPr>
        <w:spacing w:line="360" w:lineRule="auto"/>
        <w:ind w:firstLine="482" w:firstLineChars="200"/>
        <w:rPr>
          <w:rFonts w:hint="eastAsia" w:ascii="宋体" w:hAnsi="宋体" w:eastAsia="宋体" w:cs="宋体"/>
          <w:b/>
          <w:bCs/>
          <w:color w:val="auto"/>
          <w:kern w:val="0"/>
          <w:sz w:val="24"/>
          <w:szCs w:val="24"/>
        </w:rPr>
      </w:pPr>
      <w:r>
        <w:rPr>
          <w:rFonts w:hint="eastAsia" w:ascii="宋体" w:hAnsi="宋体" w:eastAsia="宋体" w:cs="宋体"/>
          <w:b/>
          <w:bCs/>
          <w:color w:val="auto"/>
          <w:sz w:val="24"/>
          <w:szCs w:val="24"/>
        </w:rPr>
        <w:t>注：</w:t>
      </w:r>
      <w:r>
        <w:rPr>
          <w:rFonts w:hint="eastAsia" w:ascii="宋体" w:hAnsi="宋体" w:eastAsia="宋体" w:cs="宋体"/>
          <w:b/>
          <w:bCs/>
          <w:color w:val="auto"/>
          <w:kern w:val="0"/>
          <w:sz w:val="24"/>
          <w:szCs w:val="24"/>
        </w:rPr>
        <w:t>据实结算。当结算金额高于预算金额时以预算金额作为结算金额，当结算金额低于预算金额时据实结算。</w:t>
      </w:r>
    </w:p>
    <w:p w14:paraId="540884C7">
      <w:pPr>
        <w:pStyle w:val="3"/>
        <w:spacing w:after="0" w:line="500" w:lineRule="exact"/>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第五条  服务要求</w:t>
      </w:r>
    </w:p>
    <w:p w14:paraId="6C8662CC">
      <w:pPr>
        <w:spacing w:line="460" w:lineRule="exact"/>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（一）服务内容</w:t>
      </w:r>
    </w:p>
    <w:p w14:paraId="5C13B78B">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1.收集整理项目相关资料和数据。</w:t>
      </w:r>
    </w:p>
    <w:p w14:paraId="79F4E4DE">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2.按规范要求对公路进行检测。</w:t>
      </w:r>
    </w:p>
    <w:p w14:paraId="319FA034">
      <w:pPr>
        <w:spacing w:line="46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3.对路面检测结果及基础信息进行核对及分析，并编制检测报告</w:t>
      </w:r>
      <w:r>
        <w:rPr>
          <w:rFonts w:hint="eastAsia" w:ascii="宋体" w:hAnsi="宋体" w:eastAsia="宋体" w:cs="宋体"/>
          <w:color w:val="auto"/>
          <w:sz w:val="24"/>
          <w:szCs w:val="24"/>
        </w:rPr>
        <w:t>。</w:t>
      </w:r>
    </w:p>
    <w:p w14:paraId="50274F9C">
      <w:pPr>
        <w:spacing w:line="460" w:lineRule="exact"/>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（二）技术要求</w:t>
      </w:r>
    </w:p>
    <w:p w14:paraId="6D7E36B5">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满足（且不仅限于）以下行业技术标准规范：</w:t>
      </w:r>
    </w:p>
    <w:p w14:paraId="0C541AA9">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1.《公路技术状况评定标准》（JTG 5210-2018);</w:t>
      </w:r>
    </w:p>
    <w:p w14:paraId="3E86FB39">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2.《交通运输部办公厅 财政部办公厅关于进一步加强农村公路技术状况检测评定工作的通知》（交办公路（2021)83号）；</w:t>
      </w:r>
    </w:p>
    <w:p w14:paraId="233C712E">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3.《低等级农村公路技术状况评定指南》；</w:t>
      </w:r>
    </w:p>
    <w:p w14:paraId="5D083D34">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4.《公路沥青路面养护技术规范》（JTG 5142-2019);</w:t>
      </w:r>
    </w:p>
    <w:p w14:paraId="4D3263F7">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5.《公路水泥混凝土路面养护技术规范》（JTJ 073. 1-2001);</w:t>
      </w:r>
    </w:p>
    <w:p w14:paraId="253A26ED">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6.《公路养护安全作业规程》（JTG H30-2015);</w:t>
      </w:r>
    </w:p>
    <w:p w14:paraId="367E00F5">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7.《农村公路养护技术规范》（JTGT 5190-2019);</w:t>
      </w:r>
    </w:p>
    <w:p w14:paraId="2001FCAD">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8.《城镇道路养护技术规范》（CJJ36-2016);</w:t>
      </w:r>
    </w:p>
    <w:p w14:paraId="403B5E57">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9.《公路路面技术状况自动化检测规程》（JTGT E61-2014);</w:t>
      </w:r>
    </w:p>
    <w:p w14:paraId="18E8F1DE">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10.其它规范、规程及相关技术标准图集。</w:t>
      </w:r>
    </w:p>
    <w:p w14:paraId="7426D034">
      <w:pPr>
        <w:spacing w:line="460" w:lineRule="exact"/>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（三）成果文件要求</w:t>
      </w:r>
    </w:p>
    <w:p w14:paraId="29B3883D">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乙方在全部检测资料整理与分析的基础上，编制检测与评估报告，报告的主要内容包括：</w:t>
      </w:r>
    </w:p>
    <w:p w14:paraId="4806D1B3">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1.检测概况</w:t>
      </w:r>
    </w:p>
    <w:p w14:paraId="5B1383E8">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主要内容是简要介绍本次检测的内容概况，并附上必要的简图或照片。</w:t>
      </w:r>
    </w:p>
    <w:p w14:paraId="6D0A038A">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2.检测目的</w:t>
      </w:r>
    </w:p>
    <w:p w14:paraId="1092E4E9">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根据检测对象的特点和检测项目，针对性的说明检测所要达到的目的和要求。</w:t>
      </w:r>
    </w:p>
    <w:p w14:paraId="339D2D68">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3.检测方案</w:t>
      </w:r>
    </w:p>
    <w:p w14:paraId="0B5D6570">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这一部分说明检测目的、内容和方法，仪器配备、测点设置情况并附以简图，同时要说明检测的情况。</w:t>
      </w:r>
    </w:p>
    <w:p w14:paraId="032E6F27">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4.检测日期及过程</w:t>
      </w:r>
    </w:p>
    <w:p w14:paraId="33626B08">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说明具体组织本次检测的起迄日期，现场准备阶段的情况，整个检测阶段特殊的问题及其解决办法。</w:t>
      </w:r>
    </w:p>
    <w:p w14:paraId="70023F00">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5.检测成果与分析</w:t>
      </w:r>
    </w:p>
    <w:p w14:paraId="416D2B76">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依据检测项目，将检测中所得的实测的控制数据，进行对比，并从检测中所发现的一些新问题。从现场检查、检测的综合情况，对检测项目进行评定，明确检测项目指标得分。</w:t>
      </w:r>
    </w:p>
    <w:p w14:paraId="73CBCFBD">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对应各项检测项目单独编制检测报告及分析结论。</w:t>
      </w:r>
    </w:p>
    <w:p w14:paraId="095191EC">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w:t>
      </w:r>
      <w:ins w:id="0" w:author="GLY。" w:date="2022-07-19T11:09:00Z">
        <w:r>
          <w:rPr>
            <w:rFonts w:hint="eastAsia" w:ascii="宋体" w:hAnsi="宋体" w:eastAsia="宋体" w:cs="宋体"/>
            <w:color w:val="auto"/>
            <w:kern w:val="0"/>
            <w:sz w:val="24"/>
            <w:szCs w:val="24"/>
          </w:rPr>
          <w:t>.</w:t>
        </w:r>
      </w:ins>
      <w:r>
        <w:rPr>
          <w:rFonts w:hint="eastAsia" w:ascii="宋体" w:hAnsi="宋体" w:eastAsia="宋体" w:cs="宋体"/>
          <w:color w:val="auto"/>
          <w:kern w:val="0"/>
          <w:sz w:val="24"/>
          <w:szCs w:val="24"/>
        </w:rPr>
        <w:t>成果文件份数：按甲方要求提供</w:t>
      </w:r>
    </w:p>
    <w:p w14:paraId="2B32417B">
      <w:pPr>
        <w:pStyle w:val="3"/>
        <w:spacing w:after="0" w:line="500" w:lineRule="exact"/>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第六条  质量及安全保证</w:t>
      </w:r>
    </w:p>
    <w:p w14:paraId="2F95B3A3">
      <w:pPr>
        <w:pStyle w:val="3"/>
        <w:spacing w:after="0" w:line="5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1、乙方人员必须严格遵守国家相关法律法规。</w:t>
      </w:r>
    </w:p>
    <w:p w14:paraId="41618CBC">
      <w:pPr>
        <w:pStyle w:val="3"/>
        <w:spacing w:after="0" w:line="5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2、乙方必须具备项目服务能力。</w:t>
      </w:r>
    </w:p>
    <w:p w14:paraId="75BCDA74">
      <w:pPr>
        <w:pStyle w:val="3"/>
        <w:spacing w:after="0" w:line="5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3、乙方必须按国家和地方相关法律法规要求，为所派遣人员缴纳保险。</w:t>
      </w:r>
    </w:p>
    <w:p w14:paraId="33431EC9">
      <w:pPr>
        <w:pStyle w:val="3"/>
        <w:spacing w:after="0" w:line="50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第七条  服务职责</w:t>
      </w:r>
    </w:p>
    <w:p w14:paraId="10D24089">
      <w:pPr>
        <w:pStyle w:val="12"/>
        <w:widowControl/>
        <w:spacing w:line="50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乙方及服务人员必须严格遵守相关规定，建立健全岗位责任制度和管理制度、各种紧急(突发)事件应对处置预案等服务管理制度体系,并加强对服务人员的管理。</w:t>
      </w:r>
    </w:p>
    <w:p w14:paraId="1095F5D7">
      <w:pPr>
        <w:spacing w:line="360" w:lineRule="auto"/>
        <w:ind w:firstLine="482" w:firstLineChars="200"/>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第八条  质量标准及验收</w:t>
      </w:r>
    </w:p>
    <w:p w14:paraId="1BAB04E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1、质量标准：</w:t>
      </w:r>
    </w:p>
    <w:p w14:paraId="21836AA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（1）乙方无检测质量事故，违法违约行为；</w:t>
      </w:r>
    </w:p>
    <w:p w14:paraId="66EC0EB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（2）检测设备性能稳定，检测人员及时到岗，检测手段符合国家相关标准及要求。</w:t>
      </w:r>
    </w:p>
    <w:p w14:paraId="5B28FB9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（3）按照甲方要求出具的各类文书资料必须符合国家相关标准及要求。</w:t>
      </w:r>
    </w:p>
    <w:p w14:paraId="0118EE80">
      <w:pPr>
        <w:tabs>
          <w:tab w:val="left" w:pos="1276"/>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2、验收标准：符合国内相应的规范、行业标准，同时须符合竞争性</w:t>
      </w:r>
      <w:r>
        <w:rPr>
          <w:rFonts w:hint="eastAsia" w:ascii="宋体" w:hAnsi="宋体" w:cs="宋体"/>
          <w:color w:val="auto"/>
          <w:sz w:val="24"/>
          <w:szCs w:val="24"/>
          <w:lang w:eastAsia="zh-CN"/>
        </w:rPr>
        <w:t>谈判</w:t>
      </w:r>
      <w:r>
        <w:rPr>
          <w:rFonts w:hint="eastAsia" w:ascii="宋体" w:hAnsi="宋体" w:eastAsia="宋体" w:cs="宋体"/>
          <w:color w:val="auto"/>
          <w:sz w:val="24"/>
          <w:szCs w:val="24"/>
        </w:rPr>
        <w:t>文件要求、乙方的竞争性</w:t>
      </w:r>
      <w:r>
        <w:rPr>
          <w:rFonts w:hint="eastAsia" w:ascii="宋体" w:hAnsi="宋体" w:cs="宋体"/>
          <w:color w:val="auto"/>
          <w:sz w:val="24"/>
          <w:szCs w:val="24"/>
          <w:lang w:eastAsia="zh-CN"/>
        </w:rPr>
        <w:t>谈判</w:t>
      </w:r>
      <w:r>
        <w:rPr>
          <w:rFonts w:hint="eastAsia" w:ascii="宋体" w:hAnsi="宋体" w:eastAsia="宋体" w:cs="宋体"/>
          <w:color w:val="auto"/>
          <w:sz w:val="24"/>
          <w:szCs w:val="24"/>
        </w:rPr>
        <w:t>响应文件承诺及合同的相关约定。</w:t>
      </w:r>
    </w:p>
    <w:p w14:paraId="0F44C74D">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第九条  甲乙双方的权利、义务</w:t>
      </w:r>
    </w:p>
    <w:p w14:paraId="25EDFAEE">
      <w:pPr>
        <w:widowControl/>
        <w:spacing w:line="360" w:lineRule="auto"/>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甲方：</w:t>
      </w:r>
    </w:p>
    <w:p w14:paraId="45C6FEA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sz w:val="24"/>
          <w:szCs w:val="24"/>
        </w:rPr>
        <w:t>甲方有权监督乙方工作执行情况。</w:t>
      </w:r>
    </w:p>
    <w:p w14:paraId="20B20AF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2、甲方有权向乙方提出合理化建议，乙方应予以采纳。</w:t>
      </w:r>
    </w:p>
    <w:p w14:paraId="6D8E760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甲方有权对乙方的质量、进度、服务、设备、器具、安全等情况进行安全监督检查，如乙方未达到标准或出现不合格情况，甲方有权要求乙方进行整改和完善。逾期未整改的，甲方有权按照甲方相关规定对乙方进行经济处罚。</w:t>
      </w:r>
    </w:p>
    <w:p w14:paraId="0715635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4、甲方按本项目具体情况提供乙方所需材料，甲方协助乙方完成资料、文件收集工作，并对其完整性、正确性及时限性负责，甲方不得要求乙方违反国家有关标准。</w:t>
      </w:r>
    </w:p>
    <w:p w14:paraId="18271B7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5、甲方变更委托项目、规模、条件或因提交资料的错误，或所提交的资料作重大修改，以至造成乙方返工时，双方除需另行协商补充协议、重新明确有关条款外，还需根据所耗工作量调整成果报告。</w:t>
      </w:r>
    </w:p>
    <w:p w14:paraId="526E922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6、为乙方委派人员的工作提供必要的合作及条件。</w:t>
      </w:r>
    </w:p>
    <w:p w14:paraId="3811C21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7、如对报告有特殊要求，甲方应提前说明。</w:t>
      </w:r>
    </w:p>
    <w:p w14:paraId="4D0953D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8、按照本合同约定及时足额支付检测费用。</w:t>
      </w:r>
    </w:p>
    <w:p w14:paraId="743FAD2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9、如乙方交付成果，经甲方审核连续3次不能通过的，甲方有权单方解除合同，并依据有关规定向乙方主张违约责任。</w:t>
      </w:r>
    </w:p>
    <w:p w14:paraId="4FB415F1">
      <w:pPr>
        <w:widowControl/>
        <w:spacing w:line="360" w:lineRule="auto"/>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乙方：</w:t>
      </w:r>
    </w:p>
    <w:p w14:paraId="5AFB42A7">
      <w:pPr>
        <w:pStyle w:val="3"/>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1、乙方提供需配备满足本次工作所需的车辆、设备等硬件设施及条件。</w:t>
      </w:r>
    </w:p>
    <w:p w14:paraId="6EC17F47">
      <w:pPr>
        <w:pStyle w:val="6"/>
        <w:spacing w:after="0" w:line="500" w:lineRule="exact"/>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、乙方应</w:t>
      </w:r>
      <w:r>
        <w:rPr>
          <w:rFonts w:hint="eastAsia" w:ascii="宋体" w:hAnsi="宋体" w:eastAsia="宋体" w:cs="宋体"/>
          <w:color w:val="auto"/>
          <w:sz w:val="24"/>
          <w:szCs w:val="24"/>
          <w:lang w:eastAsia="zh-CN"/>
        </w:rPr>
        <w:t>按时完成</w:t>
      </w:r>
      <w:r>
        <w:rPr>
          <w:rFonts w:hint="eastAsia" w:ascii="宋体" w:hAnsi="宋体" w:eastAsia="宋体" w:cs="宋体"/>
          <w:color w:val="auto"/>
          <w:sz w:val="24"/>
          <w:szCs w:val="24"/>
        </w:rPr>
        <w:t>合同范围内的</w:t>
      </w:r>
      <w:r>
        <w:rPr>
          <w:rFonts w:hint="eastAsia" w:ascii="宋体" w:hAnsi="宋体" w:eastAsia="宋体" w:cs="宋体"/>
          <w:color w:val="auto"/>
          <w:sz w:val="24"/>
          <w:szCs w:val="24"/>
          <w:lang w:eastAsia="zh-CN"/>
        </w:rPr>
        <w:t>工作</w:t>
      </w:r>
      <w:r>
        <w:rPr>
          <w:rFonts w:hint="eastAsia" w:ascii="宋体" w:hAnsi="宋体" w:eastAsia="宋体" w:cs="宋体"/>
          <w:color w:val="auto"/>
          <w:sz w:val="24"/>
          <w:szCs w:val="24"/>
        </w:rPr>
        <w:t>，确定一名项目负责人，项目负责人负责与甲方的联系沟通。</w:t>
      </w:r>
    </w:p>
    <w:p w14:paraId="6AB0AA51">
      <w:pPr>
        <w:spacing w:line="500" w:lineRule="exact"/>
        <w:ind w:firstLine="720" w:firstLineChars="300"/>
        <w:rPr>
          <w:rFonts w:hint="eastAsia" w:ascii="宋体" w:hAnsi="宋体" w:eastAsia="宋体" w:cs="宋体"/>
          <w:color w:val="auto"/>
          <w:sz w:val="24"/>
          <w:szCs w:val="24"/>
        </w:rPr>
      </w:pPr>
      <w:r>
        <w:rPr>
          <w:rFonts w:hint="eastAsia" w:ascii="宋体" w:hAnsi="宋体" w:eastAsia="宋体" w:cs="宋体"/>
          <w:color w:val="auto"/>
          <w:kern w:val="0"/>
          <w:sz w:val="24"/>
          <w:szCs w:val="24"/>
        </w:rPr>
        <w:t>乙方项目负责人：</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联系电话：</w:t>
      </w:r>
      <w:r>
        <w:rPr>
          <w:rFonts w:hint="eastAsia" w:ascii="宋体" w:hAnsi="宋体" w:eastAsia="宋体" w:cs="宋体"/>
          <w:color w:val="auto"/>
          <w:kern w:val="0"/>
          <w:sz w:val="24"/>
          <w:szCs w:val="24"/>
          <w:u w:val="single"/>
        </w:rPr>
        <w:t xml:space="preserve">         </w:t>
      </w:r>
    </w:p>
    <w:p w14:paraId="3F5736F5">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3、乙方在接受委托时，须详细审核委托单内容。在确认甲方的委托及要求后，应填写委托单同一页上的领证凭条交付甲方，甲方凭此查询及索取检验报告。</w:t>
      </w:r>
    </w:p>
    <w:p w14:paraId="7BD0B0AE">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4、乙方不得将检验任务外包或分包给其他机构。</w:t>
      </w:r>
    </w:p>
    <w:p w14:paraId="25DB3066">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5、甲方对结果有异议的，应在一个月内向乙方要求重新检测，乙方应于十日内安排检测。</w:t>
      </w:r>
    </w:p>
    <w:p w14:paraId="4BEA2D47">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6、对甲方提出的有关咨询问题负有及时解释的责任，并提供相关的报告分析等服务。</w:t>
      </w:r>
    </w:p>
    <w:p w14:paraId="01A32511">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7、按照本合同约定及时完成各项工作任务。</w:t>
      </w:r>
    </w:p>
    <w:p w14:paraId="6ED8DFA6">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8、乙方须保证提供的报告真实有效，若出具虚假、错误检验数据和结论，一经发现，甲方有权单方面解除合同，并由乙方承担一切法律责任。</w:t>
      </w:r>
    </w:p>
    <w:p w14:paraId="10F969C2">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9、如因乙方原因，对甲方造成经济损失或不良社会影响，乙方负责消除不良影响并自行承担由此发生的费用，甲方有权视情况终止合同，乙方有义务承担赔偿责任。</w:t>
      </w:r>
    </w:p>
    <w:p w14:paraId="343F273A">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10、接受甲方的管理、监督、检查和考核，对甲方发出的整改通知，应及时按甲方的要求进行整改。乙方无正当理由拒绝整改时，甲方可以另行委托他人予以整改，所发生的费用由乙方承担。</w:t>
      </w:r>
    </w:p>
    <w:p w14:paraId="5A676EC6">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11、乙方所交成果不符合国家法律法规和合同规定的，甲方有权拒收，并由乙方承担一切费用。</w:t>
      </w:r>
    </w:p>
    <w:p w14:paraId="64B7726F">
      <w:pPr>
        <w:widowControl/>
        <w:spacing w:line="50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第十条  知识产权归属</w:t>
      </w:r>
    </w:p>
    <w:p w14:paraId="00A39DBA">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none" w:color="000000"/>
        </w:rPr>
        <w:t>乙方需保证本</w:t>
      </w:r>
      <w:r>
        <w:rPr>
          <w:rFonts w:hint="eastAsia" w:ascii="宋体" w:hAnsi="宋体" w:eastAsia="宋体" w:cs="宋体"/>
          <w:color w:val="auto"/>
          <w:sz w:val="24"/>
          <w:szCs w:val="24"/>
          <w:u w:val="none" w:color="000000"/>
          <w:lang w:eastAsia="zh-CN"/>
        </w:rPr>
        <w:t>项目</w:t>
      </w:r>
      <w:r>
        <w:rPr>
          <w:rFonts w:hint="eastAsia" w:ascii="宋体" w:hAnsi="宋体" w:eastAsia="宋体" w:cs="宋体"/>
          <w:color w:val="auto"/>
          <w:kern w:val="2"/>
          <w:sz w:val="24"/>
          <w:szCs w:val="24"/>
          <w:lang w:val="en-US" w:eastAsia="zh-CN"/>
        </w:rPr>
        <w:t>所提供的服务或其任何一部分</w:t>
      </w:r>
      <w:r>
        <w:rPr>
          <w:rFonts w:hint="eastAsia" w:ascii="宋体" w:hAnsi="宋体" w:eastAsia="宋体" w:cs="宋体"/>
          <w:color w:val="auto"/>
          <w:sz w:val="24"/>
          <w:szCs w:val="24"/>
          <w:u w:val="none" w:color="000000"/>
        </w:rPr>
        <w:t>或其授予的权利不会侵犯任何第三人的知识产权或其他权利，也没有其他针对乙方拥有本</w:t>
      </w:r>
      <w:r>
        <w:rPr>
          <w:rFonts w:hint="eastAsia" w:ascii="宋体" w:hAnsi="宋体" w:eastAsia="宋体" w:cs="宋体"/>
          <w:color w:val="auto"/>
          <w:sz w:val="24"/>
          <w:szCs w:val="24"/>
          <w:u w:val="none" w:color="000000"/>
          <w:lang w:eastAsia="zh-CN"/>
        </w:rPr>
        <w:t>项目</w:t>
      </w:r>
      <w:r>
        <w:rPr>
          <w:rFonts w:hint="eastAsia" w:ascii="宋体" w:hAnsi="宋体" w:eastAsia="宋体" w:cs="宋体"/>
          <w:color w:val="auto"/>
          <w:kern w:val="2"/>
          <w:sz w:val="24"/>
          <w:szCs w:val="24"/>
          <w:lang w:val="en-US" w:eastAsia="zh-CN"/>
        </w:rPr>
        <w:t>所提供的服务</w:t>
      </w:r>
      <w:r>
        <w:rPr>
          <w:rFonts w:hint="eastAsia" w:ascii="宋体" w:hAnsi="宋体" w:eastAsia="宋体" w:cs="宋体"/>
          <w:color w:val="auto"/>
          <w:sz w:val="24"/>
          <w:szCs w:val="24"/>
          <w:u w:val="none" w:color="000000"/>
        </w:rPr>
        <w:t>成果权利的未决诉讼，或甲方行使乙方所本</w:t>
      </w:r>
      <w:r>
        <w:rPr>
          <w:rFonts w:hint="eastAsia" w:ascii="宋体" w:hAnsi="宋体" w:eastAsia="宋体" w:cs="宋体"/>
          <w:color w:val="auto"/>
          <w:sz w:val="24"/>
          <w:szCs w:val="24"/>
          <w:u w:val="none" w:color="000000"/>
          <w:lang w:eastAsia="zh-CN"/>
        </w:rPr>
        <w:t>项目</w:t>
      </w:r>
      <w:r>
        <w:rPr>
          <w:rFonts w:hint="eastAsia" w:ascii="宋体" w:hAnsi="宋体" w:eastAsia="宋体" w:cs="宋体"/>
          <w:color w:val="auto"/>
          <w:kern w:val="2"/>
          <w:sz w:val="24"/>
          <w:szCs w:val="24"/>
          <w:lang w:val="en-US" w:eastAsia="zh-CN"/>
        </w:rPr>
        <w:t>所提供的服务</w:t>
      </w:r>
      <w:r>
        <w:rPr>
          <w:rFonts w:hint="eastAsia" w:ascii="宋体" w:hAnsi="宋体" w:eastAsia="宋体" w:cs="宋体"/>
          <w:color w:val="auto"/>
          <w:sz w:val="24"/>
          <w:szCs w:val="24"/>
          <w:u w:val="none" w:color="000000"/>
        </w:rPr>
        <w:t>成果权利会侵犯任何第三人的合法权利。</w:t>
      </w:r>
    </w:p>
    <w:p w14:paraId="14EE12AF">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第十一条  甲乙双方的违约责任</w:t>
      </w:r>
    </w:p>
    <w:p w14:paraId="36067F56">
      <w:pPr>
        <w:pStyle w:val="12"/>
        <w:widowControl/>
        <w:spacing w:line="4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1、若一方不能履行合同义务，出现重大违约，则另一方可以书面通知方式单方面终止本合同，并可要求赔偿损失。</w:t>
      </w:r>
    </w:p>
    <w:p w14:paraId="5EAA253E">
      <w:pPr>
        <w:pStyle w:val="12"/>
        <w:widowControl/>
        <w:spacing w:line="4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2、除上述规定之情形外，提供服务过程中如果没有对方的书面同意，一方不能提前解除合同。如果未经对方同意解除合同，其应当支付合同总金额（暂定）百分之一的违约金。</w:t>
      </w:r>
    </w:p>
    <w:p w14:paraId="2DF41481">
      <w:pPr>
        <w:pStyle w:val="12"/>
        <w:widowControl/>
        <w:spacing w:line="4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3、如因乙方没有履行本合同相关义务以及条款对甲方造成损失的由乙方负全部责任。</w:t>
      </w:r>
    </w:p>
    <w:p w14:paraId="040AD413">
      <w:pPr>
        <w:pStyle w:val="12"/>
        <w:widowControl/>
        <w:spacing w:line="4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4、合同一方违约的，对方应积极采取适当措施阻止损失扩大，否则不得就扩大部分的损失要求赔偿；违约方应当承担守约方为阻止损失扩大而支付的合理费用。</w:t>
      </w:r>
    </w:p>
    <w:p w14:paraId="69A6BFF8">
      <w:pPr>
        <w:pStyle w:val="12"/>
        <w:widowControl/>
        <w:spacing w:line="440" w:lineRule="exact"/>
        <w:ind w:firstLine="562"/>
        <w:rPr>
          <w:rFonts w:hint="eastAsia" w:ascii="宋体" w:hAnsi="宋体" w:eastAsia="宋体" w:cs="宋体"/>
          <w:b/>
          <w:bCs/>
          <w:color w:val="auto"/>
          <w:sz w:val="24"/>
          <w:szCs w:val="24"/>
        </w:rPr>
      </w:pPr>
      <w:r>
        <w:rPr>
          <w:rFonts w:hint="eastAsia" w:ascii="宋体" w:hAnsi="宋体" w:eastAsia="宋体" w:cs="宋体"/>
          <w:b/>
          <w:bCs/>
          <w:color w:val="auto"/>
          <w:sz w:val="24"/>
          <w:szCs w:val="24"/>
        </w:rPr>
        <w:t>第十二条  合同变更与终止</w:t>
      </w:r>
    </w:p>
    <w:p w14:paraId="3B2BE9C8">
      <w:pPr>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1、合同期间任何一方不得随意终止合同。</w:t>
      </w:r>
    </w:p>
    <w:p w14:paraId="6BE7E567">
      <w:pPr>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2、本合同规定的履行期限届满，合同自动终止。</w:t>
      </w:r>
    </w:p>
    <w:p w14:paraId="2CDE1F2E">
      <w:pPr>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3、因双方机构撤并、职能调整等原因，确需终止合同的，双方可协商终止合同。</w:t>
      </w:r>
    </w:p>
    <w:p w14:paraId="1624BE0C">
      <w:pPr>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4、乙方应自觉遵守甲方工作纪律、规章制度，服从甲方管理。因乙方原因给甲方造成严重后果，甲方可以单方面解除合同。</w:t>
      </w:r>
    </w:p>
    <w:p w14:paraId="3C1B96D1">
      <w:pPr>
        <w:pStyle w:val="6"/>
        <w:spacing w:after="0" w:line="500" w:lineRule="exact"/>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第</w:t>
      </w:r>
      <w:r>
        <w:rPr>
          <w:rFonts w:hint="eastAsia" w:ascii="宋体" w:hAnsi="宋体" w:eastAsia="宋体" w:cs="宋体"/>
          <w:b/>
          <w:bCs/>
          <w:color w:val="auto"/>
          <w:sz w:val="24"/>
          <w:szCs w:val="24"/>
          <w:lang w:eastAsia="zh-CN"/>
        </w:rPr>
        <w:t>十三</w:t>
      </w:r>
      <w:r>
        <w:rPr>
          <w:rFonts w:hint="eastAsia" w:ascii="宋体" w:hAnsi="宋体" w:eastAsia="宋体" w:cs="宋体"/>
          <w:b/>
          <w:bCs/>
          <w:color w:val="auto"/>
          <w:sz w:val="24"/>
          <w:szCs w:val="24"/>
        </w:rPr>
        <w:t>条</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保密约定</w:t>
      </w:r>
    </w:p>
    <w:p w14:paraId="27A8C262">
      <w:pPr>
        <w:pStyle w:val="2"/>
        <w:spacing w:after="0" w:line="360" w:lineRule="auto"/>
        <w:ind w:firstLine="480" w:firstLineChars="200"/>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第三方泄漏。双方均有义务尽其一切努力防止任何第三方窃取秘密信息。由于任何一方违反以上保密义务给对方造成损失，违约方对受损失方负有停止侵害、消除影响、赔偿损失的责任。</w:t>
      </w:r>
    </w:p>
    <w:p w14:paraId="6F27B693">
      <w:pPr>
        <w:pStyle w:val="2"/>
        <w:tabs>
          <w:tab w:val="left" w:pos="272"/>
        </w:tabs>
        <w:spacing w:after="0" w:line="360" w:lineRule="auto"/>
        <w:ind w:firstLine="482" w:firstLineChars="200"/>
        <w:rPr>
          <w:rFonts w:hint="eastAsia" w:ascii="宋体" w:hAnsi="宋体" w:eastAsia="宋体" w:cs="宋体"/>
          <w:color w:val="auto"/>
          <w:kern w:val="0"/>
          <w:sz w:val="24"/>
          <w:szCs w:val="24"/>
          <w:lang w:val="en-US" w:eastAsia="zh-CN"/>
        </w:rPr>
      </w:pPr>
      <w:r>
        <w:rPr>
          <w:rFonts w:hint="eastAsia" w:ascii="宋体" w:hAnsi="宋体" w:eastAsia="宋体" w:cs="宋体"/>
          <w:b/>
          <w:bCs/>
          <w:color w:val="auto"/>
          <w:kern w:val="0"/>
          <w:sz w:val="24"/>
          <w:szCs w:val="24"/>
          <w:lang w:val="en-US" w:eastAsia="zh-CN"/>
        </w:rPr>
        <w:t xml:space="preserve">第十四条  </w:t>
      </w:r>
      <w:r>
        <w:rPr>
          <w:rFonts w:hint="eastAsia" w:ascii="宋体" w:hAnsi="宋体" w:eastAsia="宋体" w:cs="宋体"/>
          <w:b/>
          <w:bCs/>
          <w:color w:val="auto"/>
          <w:kern w:val="0"/>
          <w:sz w:val="24"/>
          <w:szCs w:val="24"/>
          <w:lang w:val="en-US" w:eastAsia="zh-CN"/>
        </w:rPr>
        <w:fldChar w:fldCharType="begin"/>
      </w:r>
      <w:r>
        <w:rPr>
          <w:rFonts w:hint="eastAsia" w:ascii="宋体" w:hAnsi="宋体" w:eastAsia="宋体" w:cs="宋体"/>
          <w:b/>
          <w:bCs/>
          <w:color w:val="auto"/>
          <w:kern w:val="0"/>
          <w:sz w:val="24"/>
          <w:szCs w:val="24"/>
          <w:lang w:val="en-US" w:eastAsia="zh-CN"/>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bCs/>
          <w:color w:val="auto"/>
          <w:kern w:val="0"/>
          <w:sz w:val="24"/>
          <w:szCs w:val="24"/>
          <w:lang w:val="en-US" w:eastAsia="zh-CN"/>
        </w:rPr>
        <w:fldChar w:fldCharType="separate"/>
      </w:r>
      <w:r>
        <w:rPr>
          <w:rFonts w:hint="eastAsia" w:ascii="宋体" w:hAnsi="宋体" w:eastAsia="宋体" w:cs="宋体"/>
          <w:b/>
          <w:bCs/>
          <w:color w:val="auto"/>
          <w:kern w:val="0"/>
          <w:sz w:val="24"/>
          <w:szCs w:val="24"/>
          <w:lang w:val="en-US" w:eastAsia="zh-CN"/>
        </w:rPr>
        <w:t>不可抗力</w:t>
      </w:r>
      <w:r>
        <w:rPr>
          <w:rFonts w:hint="eastAsia" w:ascii="宋体" w:hAnsi="宋体" w:eastAsia="宋体" w:cs="宋体"/>
          <w:b/>
          <w:bCs/>
          <w:color w:val="auto"/>
          <w:kern w:val="0"/>
          <w:sz w:val="24"/>
          <w:szCs w:val="24"/>
          <w:lang w:val="en-US" w:eastAsia="zh-CN"/>
        </w:rPr>
        <w:fldChar w:fldCharType="end"/>
      </w:r>
    </w:p>
    <w:p w14:paraId="4993EF56">
      <w:pPr>
        <w:pStyle w:val="2"/>
        <w:spacing w:after="0"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甲乙双方任何一方由于</w:t>
      </w:r>
      <w:r>
        <w:rPr>
          <w:rFonts w:hint="eastAsia" w:ascii="宋体" w:hAnsi="宋体" w:eastAsia="宋体" w:cs="宋体"/>
          <w:color w:val="auto"/>
          <w:kern w:val="0"/>
          <w:sz w:val="24"/>
          <w:szCs w:val="24"/>
          <w:lang w:val="en-US" w:eastAsia="zh-CN"/>
        </w:rPr>
        <w:fldChar w:fldCharType="begin"/>
      </w:r>
      <w:r>
        <w:rPr>
          <w:rFonts w:hint="eastAsia" w:ascii="宋体" w:hAnsi="宋体" w:eastAsia="宋体" w:cs="宋体"/>
          <w:color w:val="auto"/>
          <w:kern w:val="0"/>
          <w:sz w:val="24"/>
          <w:szCs w:val="24"/>
          <w:lang w:val="en-US" w:eastAsia="zh-CN"/>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color w:val="auto"/>
          <w:kern w:val="0"/>
          <w:sz w:val="24"/>
          <w:szCs w:val="24"/>
          <w:lang w:val="en-US" w:eastAsia="zh-CN"/>
        </w:rPr>
        <w:fldChar w:fldCharType="separate"/>
      </w:r>
      <w:r>
        <w:rPr>
          <w:rFonts w:hint="eastAsia" w:ascii="宋体" w:hAnsi="宋体" w:eastAsia="宋体" w:cs="宋体"/>
          <w:color w:val="auto"/>
          <w:kern w:val="0"/>
          <w:sz w:val="24"/>
          <w:szCs w:val="24"/>
          <w:lang w:val="en-US" w:eastAsia="zh-CN"/>
        </w:rPr>
        <w:t>不可抗力</w:t>
      </w:r>
      <w:r>
        <w:rPr>
          <w:rFonts w:hint="eastAsia" w:ascii="宋体" w:hAnsi="宋体" w:eastAsia="宋体" w:cs="宋体"/>
          <w:color w:val="auto"/>
          <w:kern w:val="0"/>
          <w:sz w:val="24"/>
          <w:szCs w:val="24"/>
          <w:lang w:val="en-US" w:eastAsia="zh-CN"/>
        </w:rPr>
        <w:fldChar w:fldCharType="end"/>
      </w:r>
      <w:r>
        <w:rPr>
          <w:rFonts w:hint="eastAsia" w:ascii="宋体" w:hAnsi="宋体" w:eastAsia="宋体" w:cs="宋体"/>
          <w:color w:val="auto"/>
          <w:kern w:val="0"/>
          <w:sz w:val="24"/>
          <w:szCs w:val="24"/>
          <w:lang w:val="en-US" w:eastAsia="zh-CN"/>
        </w:rPr>
        <w:t>原因不能履行合同时，应及时向对</w:t>
      </w:r>
      <w:r>
        <w:rPr>
          <w:rFonts w:hint="eastAsia" w:ascii="宋体" w:hAnsi="宋体" w:eastAsia="宋体" w:cs="宋体"/>
          <w:color w:val="auto"/>
          <w:kern w:val="0"/>
          <w:sz w:val="24"/>
          <w:szCs w:val="24"/>
          <w:lang w:val="en-US" w:eastAsia="zh-CN"/>
        </w:rPr>
        <w:fldChar w:fldCharType="begin"/>
      </w:r>
      <w:r>
        <w:rPr>
          <w:rFonts w:hint="eastAsia" w:ascii="宋体" w:hAnsi="宋体" w:eastAsia="宋体" w:cs="宋体"/>
          <w:color w:val="auto"/>
          <w:kern w:val="0"/>
          <w:sz w:val="24"/>
          <w:szCs w:val="24"/>
          <w:lang w:val="en-US" w:eastAsia="zh-CN"/>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color w:val="auto"/>
          <w:kern w:val="0"/>
          <w:sz w:val="24"/>
          <w:szCs w:val="24"/>
          <w:lang w:val="en-US" w:eastAsia="zh-CN"/>
        </w:rPr>
        <w:fldChar w:fldCharType="separate"/>
      </w:r>
      <w:r>
        <w:rPr>
          <w:rFonts w:hint="eastAsia" w:ascii="宋体" w:hAnsi="宋体" w:eastAsia="宋体" w:cs="宋体"/>
          <w:color w:val="auto"/>
          <w:kern w:val="0"/>
          <w:sz w:val="24"/>
          <w:szCs w:val="24"/>
          <w:lang w:val="en-US" w:eastAsia="zh-CN"/>
        </w:rPr>
        <w:t>方通</w:t>
      </w:r>
      <w:r>
        <w:rPr>
          <w:rFonts w:hint="eastAsia" w:ascii="宋体" w:hAnsi="宋体" w:eastAsia="宋体" w:cs="宋体"/>
          <w:color w:val="auto"/>
          <w:kern w:val="0"/>
          <w:sz w:val="24"/>
          <w:szCs w:val="24"/>
          <w:lang w:val="en-US" w:eastAsia="zh-CN"/>
        </w:rPr>
        <w:fldChar w:fldCharType="end"/>
      </w:r>
      <w:r>
        <w:rPr>
          <w:rFonts w:hint="eastAsia" w:ascii="宋体" w:hAnsi="宋体" w:eastAsia="宋体" w:cs="宋体"/>
          <w:color w:val="auto"/>
          <w:kern w:val="0"/>
          <w:sz w:val="24"/>
          <w:szCs w:val="24"/>
          <w:lang w:val="en-US" w:eastAsia="zh-CN"/>
        </w:rPr>
        <w:t>报不能履行或不能</w:t>
      </w:r>
      <w:r>
        <w:rPr>
          <w:rFonts w:hint="eastAsia" w:ascii="宋体" w:hAnsi="宋体" w:eastAsia="宋体" w:cs="宋体"/>
          <w:color w:val="auto"/>
          <w:kern w:val="0"/>
          <w:sz w:val="24"/>
          <w:szCs w:val="24"/>
        </w:rPr>
        <w:t>完全履行的理由，以减轻可能给对方造成的损失，在取得有关机构证明后，允许延期履行、部分履行或不履行合同，并根据情况可部分或全部免予承担</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kern w:val="0"/>
          <w:sz w:val="24"/>
          <w:szCs w:val="24"/>
        </w:rPr>
        <w:t>违约责任</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w:t>
      </w:r>
    </w:p>
    <w:p w14:paraId="71028700">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第十五条  争议解决</w:t>
      </w:r>
    </w:p>
    <w:p w14:paraId="54807B71">
      <w:pPr>
        <w:widowControl/>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双方本着友好合作的态度,对合同履行过程中发生的</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"http://set2.mail.qq.com/cgi-bin/mail_spam?action=check_link&amp;spam=0&amp;url=http%3A%2F%2Fbaike%2Ebaidu%2Ecom%2Fview%2F322875%2Ehtm" </w:instrText>
      </w:r>
      <w:r>
        <w:rPr>
          <w:rFonts w:hint="eastAsia" w:ascii="宋体" w:hAnsi="宋体" w:eastAsia="宋体" w:cs="宋体"/>
          <w:color w:val="auto"/>
          <w:sz w:val="24"/>
          <w:szCs w:val="24"/>
        </w:rPr>
        <w:fldChar w:fldCharType="separate"/>
      </w:r>
      <w:r>
        <w:rPr>
          <w:rFonts w:hint="eastAsia" w:ascii="宋体" w:hAnsi="宋体" w:eastAsia="宋体" w:cs="宋体"/>
          <w:color w:val="auto"/>
          <w:kern w:val="0"/>
          <w:sz w:val="24"/>
          <w:szCs w:val="24"/>
        </w:rPr>
        <w:t>纠纷</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应及时协商解决,协商不成，向甲方所在地人民法院诉讼解决。</w:t>
      </w:r>
    </w:p>
    <w:p w14:paraId="6F664ACF">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第十六条  监督和管理</w:t>
      </w:r>
    </w:p>
    <w:p w14:paraId="186C352B">
      <w:pPr>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259498B7">
      <w:pPr>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2、甲乙双方均应自觉配合有关监督管理部门对合同履行情况的监督检查，如实反映情况，提供有关资料；否则，将对有关单位、当事人按照有关规定予以处罚。</w:t>
      </w:r>
    </w:p>
    <w:p w14:paraId="54424D71">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 xml:space="preserve">第十七条  </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b/>
          <w:bCs/>
          <w:color w:val="auto"/>
          <w:kern w:val="0"/>
          <w:sz w:val="24"/>
          <w:szCs w:val="24"/>
        </w:rPr>
        <w:t>无效合同</w:t>
      </w:r>
      <w:r>
        <w:rPr>
          <w:rFonts w:hint="eastAsia" w:ascii="宋体" w:hAnsi="宋体" w:eastAsia="宋体" w:cs="宋体"/>
          <w:b/>
          <w:bCs/>
          <w:color w:val="auto"/>
          <w:kern w:val="0"/>
          <w:sz w:val="24"/>
          <w:szCs w:val="24"/>
        </w:rPr>
        <w:fldChar w:fldCharType="end"/>
      </w:r>
    </w:p>
    <w:p w14:paraId="35180D6A">
      <w:pPr>
        <w:widowControl/>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甲乙双方如因违反政府采购法及相关法律法规的规定，被宣告</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kern w:val="0"/>
          <w:sz w:val="24"/>
          <w:szCs w:val="24"/>
        </w:rPr>
        <w:t>合同无效</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的，一切责任概由过错方自行承担。</w:t>
      </w:r>
    </w:p>
    <w:p w14:paraId="0684CE2E">
      <w:pPr>
        <w:pStyle w:val="2"/>
        <w:spacing w:after="0"/>
        <w:ind w:firstLine="482" w:firstLineChars="200"/>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val="en-US" w:eastAsia="zh-CN"/>
        </w:rPr>
        <w:t xml:space="preserve">第十八条  </w:t>
      </w:r>
      <w:r>
        <w:rPr>
          <w:rFonts w:hint="eastAsia" w:ascii="宋体" w:hAnsi="宋体" w:eastAsia="宋体" w:cs="宋体"/>
          <w:b/>
          <w:bCs/>
          <w:color w:val="auto"/>
          <w:kern w:val="0"/>
          <w:sz w:val="24"/>
          <w:szCs w:val="24"/>
          <w:lang w:eastAsia="zh-CN"/>
        </w:rPr>
        <w:t>信用融资（如有）</w:t>
      </w:r>
    </w:p>
    <w:p w14:paraId="43976C74">
      <w:pPr>
        <w:pStyle w:val="2"/>
        <w:spacing w:after="0"/>
        <w:ind w:firstLine="280"/>
        <w:rPr>
          <w:rFonts w:hint="eastAsia" w:ascii="宋体" w:hAnsi="宋体" w:eastAsia="宋体" w:cs="宋体"/>
          <w:color w:val="auto"/>
          <w:sz w:val="24"/>
          <w:szCs w:val="24"/>
        </w:rPr>
      </w:pPr>
      <w:r>
        <w:rPr>
          <w:rFonts w:hint="eastAsia" w:ascii="宋体" w:hAnsi="宋体" w:eastAsia="宋体" w:cs="宋体"/>
          <w:color w:val="auto"/>
          <w:kern w:val="0"/>
          <w:sz w:val="24"/>
          <w:szCs w:val="24"/>
          <w:lang w:eastAsia="zh-CN"/>
        </w:rPr>
        <w:t>银行名称：</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lang w:val="en-US" w:eastAsia="zh-CN"/>
        </w:rPr>
        <w:t xml:space="preserve">  ，收款账号：</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lang w:val="en-US" w:eastAsia="zh-CN"/>
        </w:rPr>
        <w:t>。</w:t>
      </w:r>
    </w:p>
    <w:p w14:paraId="20A841A6">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第十九条  附则</w:t>
      </w:r>
    </w:p>
    <w:p w14:paraId="6B5DF620">
      <w:pPr>
        <w:pStyle w:val="8"/>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u w:val="single"/>
        </w:rPr>
        <w:t></w:t>
      </w:r>
      <w:r>
        <w:rPr>
          <w:rFonts w:hint="eastAsia" w:ascii="宋体" w:hAnsi="宋体" w:eastAsia="宋体" w:cs="宋体"/>
          <w:color w:val="auto"/>
          <w:kern w:val="0"/>
          <w:sz w:val="24"/>
          <w:szCs w:val="24"/>
        </w:rPr>
        <w:t>项目（项目编号：</w:t>
      </w:r>
      <w:r>
        <w:rPr>
          <w:rFonts w:hint="eastAsia" w:ascii="宋体" w:hAnsi="宋体" w:eastAsia="宋体" w:cs="宋体"/>
          <w:color w:val="auto"/>
          <w:kern w:val="0"/>
          <w:sz w:val="24"/>
          <w:szCs w:val="24"/>
          <w:u w:val="single"/>
        </w:rPr>
        <w:t></w:t>
      </w:r>
      <w:r>
        <w:rPr>
          <w:rFonts w:hint="eastAsia" w:ascii="宋体" w:hAnsi="宋体" w:eastAsia="宋体" w:cs="宋体"/>
          <w:color w:val="auto"/>
          <w:kern w:val="0"/>
          <w:sz w:val="24"/>
          <w:szCs w:val="24"/>
        </w:rPr>
        <w:t>）的</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竞争性</w:t>
      </w:r>
      <w:bookmarkStart w:id="0" w:name="_GoBack"/>
      <w:bookmarkEnd w:id="0"/>
      <w:r>
        <w:rPr>
          <w:rFonts w:hint="eastAsia" w:ascii="宋体" w:hAnsi="宋体" w:cs="宋体"/>
          <w:color w:val="auto"/>
          <w:kern w:val="0"/>
          <w:sz w:val="24"/>
          <w:szCs w:val="24"/>
          <w:lang w:eastAsia="zh-CN"/>
        </w:rPr>
        <w:t>谈判</w:t>
      </w:r>
      <w:r>
        <w:rPr>
          <w:rFonts w:hint="eastAsia" w:ascii="宋体" w:hAnsi="宋体" w:eastAsia="宋体" w:cs="宋体"/>
          <w:color w:val="auto"/>
          <w:kern w:val="0"/>
          <w:sz w:val="24"/>
          <w:szCs w:val="24"/>
        </w:rPr>
        <w:t>文件</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、成交通知书、乙方竞争性</w:t>
      </w:r>
      <w:r>
        <w:rPr>
          <w:rFonts w:hint="eastAsia" w:ascii="宋体" w:hAnsi="宋体" w:cs="宋体"/>
          <w:color w:val="auto"/>
          <w:kern w:val="0"/>
          <w:sz w:val="24"/>
          <w:szCs w:val="24"/>
          <w:lang w:eastAsia="zh-CN"/>
        </w:rPr>
        <w:t>谈判</w:t>
      </w:r>
      <w:r>
        <w:rPr>
          <w:rFonts w:hint="eastAsia" w:ascii="宋体" w:hAnsi="宋体" w:eastAsia="宋体" w:cs="宋体"/>
          <w:color w:val="auto"/>
          <w:kern w:val="0"/>
          <w:sz w:val="24"/>
          <w:szCs w:val="24"/>
        </w:rPr>
        <w:t>响应文件及澄清说明文件都是本合同的组成部分，甲、乙双方必须全面遵守，如有违反，应承担违约责任。</w:t>
      </w:r>
    </w:p>
    <w:p w14:paraId="5297F024">
      <w:pPr>
        <w:pStyle w:val="12"/>
        <w:widowControl/>
        <w:spacing w:line="56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2、本合同未尽事宜，双方共同协商达成补充协议，补充协议和附件与本合同具有同等法律效力。</w:t>
      </w:r>
    </w:p>
    <w:p w14:paraId="7EB447F5">
      <w:pPr>
        <w:pStyle w:val="12"/>
        <w:widowControl/>
        <w:spacing w:line="56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3、本合同一式</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份,甲乙双方各执</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w:t>
      </w:r>
      <w:r>
        <w:rPr>
          <w:rFonts w:hint="eastAsia" w:ascii="宋体" w:hAnsi="宋体" w:eastAsia="宋体" w:cs="宋体"/>
          <w:color w:val="auto"/>
          <w:kern w:val="2"/>
          <w:sz w:val="24"/>
          <w:szCs w:val="24"/>
        </w:rPr>
        <w:t>,政府采购监督管理机构一份,政府采购代理机构</w:t>
      </w:r>
      <w:r>
        <w:rPr>
          <w:rFonts w:hint="eastAsia" w:hAnsi="宋体" w:eastAsia="宋体" w:cs="宋体"/>
          <w:color w:val="auto"/>
          <w:kern w:val="2"/>
          <w:sz w:val="24"/>
          <w:szCs w:val="24"/>
          <w:u w:val="none"/>
          <w:lang w:val="en-US" w:eastAsia="zh-CN"/>
        </w:rPr>
        <w:t>一</w:t>
      </w:r>
      <w:r>
        <w:rPr>
          <w:rFonts w:hint="eastAsia" w:ascii="宋体" w:hAnsi="宋体" w:eastAsia="宋体" w:cs="宋体"/>
          <w:color w:val="auto"/>
          <w:kern w:val="2"/>
          <w:sz w:val="24"/>
          <w:szCs w:val="24"/>
        </w:rPr>
        <w:t>份。</w:t>
      </w:r>
    </w:p>
    <w:p w14:paraId="6726AE04">
      <w:pPr>
        <w:pStyle w:val="12"/>
        <w:widowControl/>
        <w:spacing w:line="56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4、本合同自签订之日起生效。</w:t>
      </w:r>
    </w:p>
    <w:p w14:paraId="6E0401B5">
      <w:pPr>
        <w:pStyle w:val="12"/>
        <w:widowControl/>
        <w:spacing w:line="560" w:lineRule="exact"/>
        <w:ind w:firstLine="56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5、附件：</w:t>
      </w:r>
    </w:p>
    <w:p w14:paraId="15C1E231">
      <w:pPr>
        <w:spacing w:line="360" w:lineRule="auto"/>
        <w:ind w:firstLine="240" w:firstLineChars="100"/>
        <w:rPr>
          <w:rFonts w:hint="eastAsia" w:ascii="宋体" w:hAnsi="宋体" w:eastAsia="宋体" w:cs="宋体"/>
          <w:color w:val="auto"/>
          <w:sz w:val="24"/>
          <w:szCs w:val="24"/>
        </w:rPr>
      </w:pPr>
    </w:p>
    <w:p w14:paraId="63C31EB3">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采购人(甲方)：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供应商(乙方)：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w:t>
      </w:r>
    </w:p>
    <w:p w14:paraId="1CC8F490">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法定代表人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法定代表人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 xml:space="preserve">                  </w:t>
      </w:r>
    </w:p>
    <w:p w14:paraId="30F80F4F">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或</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委托代理人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（签字或盖章）或</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委托代理人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376071E9">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开户银行</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开户银行</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ADB212B">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帐    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帐    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00BF1B8">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电    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5D06B236">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地    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4E20B253">
      <w:pPr>
        <w:widowControl/>
        <w:spacing w:line="360" w:lineRule="auto"/>
        <w:ind w:firstLine="240" w:firstLineChars="100"/>
        <w:jc w:val="left"/>
        <w:rPr>
          <w:rFonts w:hint="eastAsia" w:ascii="仿宋" w:hAnsi="仿宋" w:eastAsia="仿宋" w:cs="仿宋"/>
          <w:color w:val="auto"/>
          <w:sz w:val="28"/>
          <w:szCs w:val="28"/>
        </w:rPr>
      </w:pPr>
      <w:r>
        <w:rPr>
          <w:rFonts w:hint="eastAsia" w:ascii="宋体" w:hAnsi="宋体" w:eastAsia="宋体" w:cs="宋体"/>
          <w:color w:val="auto"/>
          <w:sz w:val="24"/>
          <w:szCs w:val="24"/>
        </w:rPr>
        <w:t>时    间：  年月日        时    间： 年月日</w:t>
      </w:r>
    </w:p>
    <w:p w14:paraId="0FCD68A2"/>
    <w:sectPr>
      <w:pgSz w:w="11906" w:h="16838"/>
      <w:pgMar w:top="1020" w:right="1800" w:bottom="102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319E1A"/>
    <w:multiLevelType w:val="singleLevel"/>
    <w:tmpl w:val="80319E1A"/>
    <w:lvl w:ilvl="0" w:tentative="0">
      <w:start w:val="1"/>
      <w:numFmt w:val="decimal"/>
      <w:suff w:val="nothing"/>
      <w:lvlText w:val="%1、"/>
      <w:lvlJc w:val="left"/>
      <w:pPr>
        <w:ind w:left="-142"/>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LY。">
    <w15:presenceInfo w15:providerId="None" w15:userId="G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2OTk4OWJkMjBiYTAyZjY0NjdmMWI1ZjBmOWVmYzEifQ=="/>
  </w:docVars>
  <w:rsids>
    <w:rsidRoot w:val="1A2A7690"/>
    <w:rsid w:val="139A0FB0"/>
    <w:rsid w:val="1A2A7690"/>
    <w:rsid w:val="253E74A7"/>
    <w:rsid w:val="2B1419BB"/>
    <w:rsid w:val="311E43AA"/>
    <w:rsid w:val="6AE03473"/>
    <w:rsid w:val="70117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widowControl/>
      <w:spacing w:after="120"/>
      <w:ind w:firstLine="420" w:firstLineChars="100"/>
    </w:pPr>
    <w:rPr>
      <w:rFonts w:ascii="Times New Roman" w:hAnsi="Times New Roman" w:eastAsia="宋体" w:cs="Times New Roman"/>
      <w:kern w:val="2"/>
      <w:sz w:val="28"/>
      <w:szCs w:val="24"/>
    </w:rPr>
  </w:style>
  <w:style w:type="paragraph" w:styleId="3">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4">
    <w:name w:val="Body Text First Indent 2"/>
    <w:basedOn w:val="5"/>
    <w:next w:val="1"/>
    <w:qFormat/>
    <w:uiPriority w:val="0"/>
    <w:pPr>
      <w:ind w:firstLine="420" w:firstLineChars="200"/>
    </w:pPr>
  </w:style>
  <w:style w:type="paragraph" w:styleId="5">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6">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7">
    <w:name w:val="toc 2"/>
    <w:basedOn w:val="1"/>
    <w:next w:val="1"/>
    <w:qFormat/>
    <w:uiPriority w:val="39"/>
    <w:pPr>
      <w:ind w:left="420" w:leftChars="200"/>
    </w:pPr>
  </w:style>
  <w:style w:type="paragraph" w:styleId="8">
    <w:name w:val="Normal (Web)"/>
    <w:basedOn w:val="1"/>
    <w:unhideWhenUsed/>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character" w:styleId="11">
    <w:name w:val="Hyperlink"/>
    <w:unhideWhenUsed/>
    <w:qFormat/>
    <w:uiPriority w:val="99"/>
    <w:rPr>
      <w:rFonts w:hint="eastAsia" w:ascii="宋体" w:hAnsi="宋体" w:eastAsia="宋体" w:cs="宋体"/>
      <w:color w:val="000000"/>
      <w:sz w:val="14"/>
      <w:szCs w:val="14"/>
      <w:u w:val="none"/>
    </w:rPr>
  </w:style>
  <w:style w:type="paragraph" w:customStyle="1" w:styleId="12">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4149</Words>
  <Characters>4291</Characters>
  <Lines>0</Lines>
  <Paragraphs>0</Paragraphs>
  <TotalTime>1</TotalTime>
  <ScaleCrop>false</ScaleCrop>
  <LinksUpToDate>false</LinksUpToDate>
  <CharactersWithSpaces>4760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2024-10-28T09:10:00Z</dcterms:created>
  <dc:creator>123</dc:creator>
  <cp:lastModifiedBy>Administrator</cp:lastModifiedBy>
  <dcterms:modified xsi:type="dcterms:W3CDTF">2025-09-15T13:41:50Z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599073B2AE354BB9A05B62EAF615237A_11</vt:lpwstr>
  </property>
  <property fmtid="{D5CDD505-2E9C-101B-9397-08002B2CF9AE}" pid="4" name="KSOTemplateDocerSaveRecord">
    <vt:lpwstr>eyJoZGlkIjoiNTI4NmY5MTQ5Zjc5ZTk3YTg4NmQ0ODM5MzBmY2ZlYTUifQ==</vt:lpwstr>
  </property>
</Properties>
</file>